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53970A02"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9B4090" w:rsidRPr="009B4090">
        <w:rPr>
          <w:rFonts w:ascii="GHEA Grapalat" w:hAnsi="GHEA Grapalat"/>
          <w:lang w:val="hy-AM"/>
        </w:rPr>
        <w:t>2</w:t>
      </w:r>
      <w:r w:rsidR="001E1A12">
        <w:rPr>
          <w:rFonts w:ascii="GHEA Grapalat" w:hAnsi="GHEA Grapalat"/>
          <w:lang w:val="hy-AM"/>
        </w:rPr>
        <w:t>2</w:t>
      </w:r>
      <w:r w:rsidR="009B4090" w:rsidRPr="009B4090">
        <w:rPr>
          <w:rFonts w:ascii="GHEA Grapalat" w:hAnsi="GHEA Grapalat"/>
          <w:lang w:val="hy-AM"/>
        </w:rPr>
        <w:t>.05</w:t>
      </w:r>
      <w:r w:rsidRPr="009B4090">
        <w:rPr>
          <w:rFonts w:ascii="GHEA Grapalat" w:hAnsi="GHEA Grapalat"/>
          <w:lang w:val="hy-AM"/>
        </w:rPr>
        <w:t>.</w:t>
      </w:r>
      <w:r w:rsidRPr="009B4090">
        <w:rPr>
          <w:rFonts w:ascii="GHEA Grapalat" w:hAnsi="GHEA Grapalat"/>
        </w:rPr>
        <w:t>20</w:t>
      </w:r>
      <w:r w:rsidRPr="009B4090">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1F0A220E"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B74018">
        <w:rPr>
          <w:rFonts w:ascii="GHEA Grapalat" w:hAnsi="GHEA Grapalat"/>
        </w:rPr>
        <w:t>ԵՔ-ՀԲՄԽԾՁԲ-25/46</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066E784D"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консалтинговых услуг</w:t>
      </w:r>
      <w:r w:rsidR="00C24483" w:rsidRPr="00C24483">
        <w:rPr>
          <w:rFonts w:ascii="GHEA Grapalat" w:hAnsi="GHEA Grapalat"/>
          <w:b/>
          <w:bCs/>
        </w:rPr>
        <w:t xml:space="preserve"> </w:t>
      </w:r>
      <w:r w:rsidR="00C24483">
        <w:rPr>
          <w:rFonts w:ascii="GHEA Grapalat" w:hAnsi="GHEA Grapalat"/>
          <w:b/>
          <w:bCs/>
        </w:rPr>
        <w:t>по технического контроля за качеством работ в административном районе Нор Норк</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2D4345FD"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9B4090" w:rsidRPr="009B4090">
        <w:rPr>
          <w:rFonts w:ascii="GHEA Grapalat" w:hAnsi="GHEA Grapalat"/>
          <w:b/>
          <w:bCs/>
          <w:lang w:val="hy-AM"/>
        </w:rPr>
        <w:t>0</w:t>
      </w:r>
      <w:r w:rsidR="00C24483">
        <w:rPr>
          <w:rFonts w:ascii="GHEA Grapalat" w:hAnsi="GHEA Grapalat"/>
          <w:b/>
          <w:bCs/>
          <w:lang w:val="hy-AM"/>
        </w:rPr>
        <w:t>6</w:t>
      </w:r>
      <w:r w:rsidR="009B4090" w:rsidRPr="009B4090">
        <w:rPr>
          <w:rFonts w:ascii="GHEA Grapalat" w:hAnsi="GHEA Grapalat"/>
          <w:b/>
          <w:bCs/>
          <w:lang w:val="hy-AM"/>
        </w:rPr>
        <w:t>.06</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31A839F2"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9B4090" w:rsidRPr="009B4090">
        <w:rPr>
          <w:rFonts w:ascii="GHEA Grapalat" w:hAnsi="GHEA Grapalat"/>
          <w:b/>
          <w:bCs/>
          <w:lang w:val="hy-AM"/>
        </w:rPr>
        <w:t>0</w:t>
      </w:r>
      <w:r w:rsidR="00C24483">
        <w:rPr>
          <w:rFonts w:ascii="GHEA Grapalat" w:hAnsi="GHEA Grapalat"/>
          <w:b/>
          <w:bCs/>
          <w:lang w:val="hy-AM"/>
        </w:rPr>
        <w:t>6</w:t>
      </w:r>
      <w:r w:rsidR="009B4090" w:rsidRPr="009B4090">
        <w:rPr>
          <w:rFonts w:ascii="GHEA Grapalat" w:hAnsi="GHEA Grapalat"/>
          <w:b/>
          <w:bCs/>
          <w:lang w:val="hy-AM"/>
        </w:rPr>
        <w:t>.06</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5EBAE5F4" w14:textId="77777777" w:rsidR="00DF2CEC" w:rsidRPr="005D3E4C" w:rsidRDefault="00051B69" w:rsidP="00DF2CEC">
      <w:pPr>
        <w:pStyle w:val="BodyTextIndent"/>
        <w:spacing w:line="240" w:lineRule="auto"/>
        <w:ind w:firstLine="567"/>
        <w:rPr>
          <w:rFonts w:ascii="GHEA Grapalat" w:hAnsi="GHEA Grapalat"/>
          <w:i w:val="0"/>
          <w:sz w:val="24"/>
          <w:szCs w:val="24"/>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DF2CEC" w:rsidRPr="00612E2E">
        <w:rPr>
          <w:rFonts w:ascii="GHEA Grapalat" w:hAnsi="GHEA Grapalat"/>
          <w:i w:val="0"/>
          <w:sz w:val="24"/>
          <w:szCs w:val="24"/>
        </w:rPr>
        <w:t>Э. Симоняну</w:t>
      </w:r>
    </w:p>
    <w:p w14:paraId="3A686DFD" w14:textId="4314AFDC" w:rsidR="00051B69" w:rsidRPr="00051B69" w:rsidRDefault="00051B69" w:rsidP="00051B69">
      <w:pPr>
        <w:ind w:firstLine="567"/>
        <w:jc w:val="both"/>
        <w:rPr>
          <w:rFonts w:ascii="GHEA Grapalat" w:hAnsi="GHEA Grapalat"/>
        </w:rPr>
      </w:pPr>
    </w:p>
    <w:p w14:paraId="53504F1D" w14:textId="77777777" w:rsidR="00051B69" w:rsidRPr="00051B69" w:rsidRDefault="00051B69" w:rsidP="00051B69">
      <w:pPr>
        <w:spacing w:after="160"/>
        <w:jc w:val="both"/>
        <w:rPr>
          <w:rFonts w:ascii="GHEA Grapalat" w:hAnsi="GHEA Grapalat"/>
        </w:rPr>
      </w:pPr>
    </w:p>
    <w:p w14:paraId="4AF7DAF5" w14:textId="77777777"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Pr="00051B69">
        <w:rPr>
          <w:rFonts w:ascii="GHEA Grapalat" w:hAnsi="GHEA Grapalat"/>
          <w:lang w:val="hy-AM"/>
        </w:rPr>
        <w:t>216</w:t>
      </w:r>
    </w:p>
    <w:p w14:paraId="63A78E76"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b/>
        </w:rPr>
        <w:t xml:space="preserve">Электронная почта` </w:t>
      </w:r>
      <w:r w:rsidRPr="00051B69">
        <w:rPr>
          <w:rFonts w:ascii="GHEA Grapalat" w:hAnsi="GHEA Grapalat"/>
        </w:rPr>
        <w:t xml:space="preserve"> </w:t>
      </w:r>
      <w:hyperlink r:id="rId8" w:history="1">
        <w:r w:rsidR="00DF2CEC" w:rsidRPr="00612E2E">
          <w:rPr>
            <w:rStyle w:val="Hyperlink"/>
            <w:rFonts w:ascii="Arial" w:hAnsi="Arial" w:cs="Arial"/>
            <w:b/>
            <w:bCs/>
            <w:color w:val="auto"/>
            <w:sz w:val="21"/>
            <w:szCs w:val="21"/>
            <w:shd w:val="clear" w:color="auto" w:fill="F4F4F4"/>
          </w:rPr>
          <w:t>edita.simonyan@yerevan.am</w:t>
        </w:r>
      </w:hyperlink>
    </w:p>
    <w:p w14:paraId="59340672" w14:textId="2E113D3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5CEB98CC"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УСЛУГ </w:t>
      </w:r>
      <w:r w:rsidR="00C24483">
        <w:rPr>
          <w:rFonts w:ascii="GHEA Grapalat" w:hAnsi="GHEA Grapalat"/>
        </w:rPr>
        <w:t xml:space="preserve"> ПО ТЕХНИЧЕСКОГО КОНТРОЛЯ ЗА КАЧЕСТВОМ РАБОТ В АДМИНИСТРАТИВНОМ РАЙОНЕ НОР НОРК</w:t>
      </w:r>
      <w:r w:rsidR="009B4090" w:rsidRPr="009B4090">
        <w:rPr>
          <w:rFonts w:ascii="GHEA Grapalat" w:hAnsi="GHEA Grapalat"/>
        </w:rPr>
        <w:t xml:space="preserve"> ГОРОДА ЕРЕВАНА</w:t>
      </w:r>
      <w:r w:rsidR="00CF6E8C">
        <w:rPr>
          <w:rFonts w:ascii="GHEA Grapalat" w:hAnsi="GHEA Grapalat"/>
        </w:rPr>
        <w:t xml:space="preserve"> </w:t>
      </w:r>
      <w:r w:rsidRPr="00051B69">
        <w:rPr>
          <w:rFonts w:ascii="GHEA Grapalat" w:hAnsi="GHEA Grapalat"/>
        </w:rPr>
        <w:t xml:space="preserve">ДЛЯ НУЖД </w:t>
      </w:r>
      <w:r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9"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3C809F9B" w:rsidR="00051B69" w:rsidRPr="009B4090"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C24483">
        <w:rPr>
          <w:rFonts w:ascii="GHEA Grapalat" w:hAnsi="GHEA Grapalat"/>
          <w:b/>
        </w:rPr>
        <w:t xml:space="preserve"> ПО ТЕХНИЧЕСКОГО КОНТРОЛЯ ЗА КАЧЕСТВОМ РАБОТ В АДМИНИСТРАТИВНОМ РАЙОНЕ НОР НОРК</w:t>
      </w:r>
      <w:r w:rsidR="009B4090" w:rsidRPr="009B4090">
        <w:rPr>
          <w:rFonts w:ascii="GHEA Grapalat" w:hAnsi="GHEA Grapalat"/>
          <w:b/>
        </w:rPr>
        <w:t xml:space="preserve"> ГОРОДА ЕРЕВАНА</w:t>
      </w:r>
      <w:r w:rsidR="00CF6E8C" w:rsidRPr="009B4090">
        <w:rPr>
          <w:rFonts w:ascii="GHEA Grapalat" w:hAnsi="GHEA Grapalat"/>
          <w:b/>
        </w:rPr>
        <w:t xml:space="preserve"> </w:t>
      </w:r>
      <w:r w:rsidRPr="009B4090">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5E963D68"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9B4090">
        <w:rPr>
          <w:rFonts w:ascii="GHEA Grapalat" w:hAnsi="GHEA Grapalat"/>
          <w:spacing w:val="-6"/>
        </w:rPr>
        <w:t>неотложный открытом</w:t>
      </w:r>
      <w:r w:rsidR="009B4090"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B74018">
        <w:rPr>
          <w:rFonts w:ascii="GHEA Grapalat" w:hAnsi="GHEA Grapalat"/>
          <w:b/>
          <w:bCs/>
          <w:spacing w:val="-6"/>
        </w:rPr>
        <w:t>ԵՔ-ՀԲՄԽԾՁԲ-25/46</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EBD3F5"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rPr>
        <w:t xml:space="preserve">Адрес электронной почты секретаря оценочной комиссии </w:t>
      </w:r>
      <w:hyperlink r:id="rId10" w:history="1">
        <w:r w:rsidR="00DF2CEC" w:rsidRPr="00612E2E">
          <w:rPr>
            <w:rStyle w:val="Hyperlink"/>
            <w:rFonts w:ascii="Arial" w:hAnsi="Arial" w:cs="Arial"/>
            <w:b/>
            <w:bCs/>
            <w:color w:val="auto"/>
            <w:sz w:val="21"/>
            <w:szCs w:val="21"/>
            <w:shd w:val="clear" w:color="auto" w:fill="F4F4F4"/>
          </w:rPr>
          <w:t>edita.simonyan@yerevan.am</w:t>
        </w:r>
      </w:hyperlink>
    </w:p>
    <w:p w14:paraId="43C326B9" w14:textId="2D2F47E1" w:rsidR="00051B69" w:rsidRPr="00051B69" w:rsidRDefault="00051B69" w:rsidP="00DF2CEC">
      <w:pPr>
        <w:widowControl w:val="0"/>
        <w:spacing w:after="160"/>
        <w:ind w:firstLine="567"/>
        <w:jc w:val="both"/>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6B7CA7D8"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9B4090">
        <w:rPr>
          <w:rFonts w:ascii="GHEA Grapalat" w:hAnsi="GHEA Grapalat"/>
          <w:b/>
          <w:bCs/>
        </w:rPr>
        <w:t xml:space="preserve">консалтинговых услуг </w:t>
      </w:r>
      <w:r w:rsidR="00C24483">
        <w:rPr>
          <w:rFonts w:ascii="GHEA Grapalat" w:hAnsi="GHEA Grapalat"/>
          <w:b/>
          <w:bCs/>
        </w:rPr>
        <w:t xml:space="preserve"> по технического контроля за качеством работ в административном районе Нор Норк</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1E1A12">
        <w:rPr>
          <w:rFonts w:ascii="GHEA Grapalat" w:hAnsi="GHEA Grapalat"/>
          <w:lang w:val="hy-AM"/>
        </w:rPr>
        <w:t>1</w:t>
      </w:r>
      <w:r w:rsidR="009B4090">
        <w:rPr>
          <w:rFonts w:ascii="GHEA Grapalat" w:hAnsi="GHEA Grapalat"/>
          <w:lang w:val="hy-AM"/>
        </w:rPr>
        <w:t xml:space="preserve"> </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9B4802" w:rsidRPr="00051B69" w14:paraId="61CFFAF7" w14:textId="77777777" w:rsidTr="00EA35BC">
        <w:trPr>
          <w:jc w:val="center"/>
        </w:trPr>
        <w:tc>
          <w:tcPr>
            <w:tcW w:w="1035" w:type="dxa"/>
            <w:vAlign w:val="center"/>
          </w:tcPr>
          <w:p w14:paraId="3ACE4FB0" w14:textId="5D0B8CD1" w:rsidR="009B4802" w:rsidRPr="00051B69" w:rsidRDefault="009B4802" w:rsidP="009B4802">
            <w:pPr>
              <w:widowControl w:val="0"/>
              <w:spacing w:after="120"/>
              <w:jc w:val="center"/>
              <w:rPr>
                <w:rFonts w:ascii="GHEA Grapalat" w:hAnsi="GHEA Grapalat"/>
              </w:rPr>
            </w:pPr>
            <w:r w:rsidRPr="00F566BF">
              <w:rPr>
                <w:rFonts w:ascii="GHEA Grapalat" w:hAnsi="GHEA Grapalat"/>
                <w:sz w:val="16"/>
              </w:rPr>
              <w:t>1</w:t>
            </w:r>
          </w:p>
        </w:tc>
        <w:tc>
          <w:tcPr>
            <w:tcW w:w="1882" w:type="dxa"/>
            <w:vAlign w:val="center"/>
          </w:tcPr>
          <w:p w14:paraId="17D3D387" w14:textId="12D666ED" w:rsidR="009B4802" w:rsidRPr="009B4090" w:rsidRDefault="009B4802" w:rsidP="009B4802">
            <w:pPr>
              <w:widowControl w:val="0"/>
              <w:spacing w:after="120"/>
              <w:jc w:val="center"/>
              <w:rPr>
                <w:rFonts w:ascii="GHEA Grapalat" w:hAnsi="GHEA Grapalat"/>
                <w:lang w:val="hy-AM"/>
              </w:rPr>
            </w:pPr>
            <w:r w:rsidRPr="00811D9C">
              <w:rPr>
                <w:rFonts w:ascii="GHEA Grapalat" w:hAnsi="GHEA Grapalat"/>
                <w:sz w:val="22"/>
                <w:szCs w:val="28"/>
              </w:rPr>
              <w:t>588234</w:t>
            </w:r>
          </w:p>
        </w:tc>
        <w:tc>
          <w:tcPr>
            <w:tcW w:w="6317" w:type="dxa"/>
            <w:vAlign w:val="center"/>
          </w:tcPr>
          <w:p w14:paraId="3466AB8C" w14:textId="5F62EB54" w:rsidR="009B4802" w:rsidRPr="00051B69" w:rsidRDefault="009B4802" w:rsidP="009B4802">
            <w:pPr>
              <w:widowControl w:val="0"/>
              <w:spacing w:after="120"/>
              <w:jc w:val="center"/>
              <w:rPr>
                <w:rFonts w:ascii="GHEA Grapalat" w:hAnsi="GHEA Grapalat"/>
              </w:rPr>
            </w:pPr>
            <w:r w:rsidRPr="009B4802">
              <w:rPr>
                <w:rFonts w:ascii="GHEA Grapalat" w:hAnsi="GHEA Grapalat"/>
                <w:b/>
                <w:bCs/>
              </w:rPr>
              <w:t>Консультационные услуги по техническому контролю качества текущих работ по ремонту уличных бордюров в административном районе Нор Норк города Еревана</w:t>
            </w:r>
          </w:p>
        </w:tc>
      </w:tr>
      <w:tr w:rsidR="009B4802" w:rsidRPr="00051B69" w14:paraId="4D63E0C7" w14:textId="77777777" w:rsidTr="00EA35BC">
        <w:trPr>
          <w:jc w:val="center"/>
        </w:trPr>
        <w:tc>
          <w:tcPr>
            <w:tcW w:w="1035" w:type="dxa"/>
            <w:vAlign w:val="center"/>
          </w:tcPr>
          <w:p w14:paraId="339AAEF7" w14:textId="46375C0D" w:rsidR="009B4802" w:rsidRPr="00051B69" w:rsidRDefault="009B4802" w:rsidP="009B4802">
            <w:pPr>
              <w:widowControl w:val="0"/>
              <w:spacing w:after="120"/>
              <w:jc w:val="center"/>
              <w:rPr>
                <w:rFonts w:ascii="GHEA Grapalat" w:hAnsi="GHEA Grapalat"/>
              </w:rPr>
            </w:pPr>
            <w:r>
              <w:rPr>
                <w:rFonts w:ascii="GHEA Grapalat" w:hAnsi="GHEA Grapalat"/>
                <w:sz w:val="16"/>
              </w:rPr>
              <w:t>2</w:t>
            </w:r>
          </w:p>
        </w:tc>
        <w:tc>
          <w:tcPr>
            <w:tcW w:w="1882" w:type="dxa"/>
            <w:vAlign w:val="center"/>
          </w:tcPr>
          <w:p w14:paraId="503702EF" w14:textId="54D34347" w:rsidR="009B4802" w:rsidRPr="001E1A12" w:rsidRDefault="009B4802" w:rsidP="009B4802">
            <w:pPr>
              <w:widowControl w:val="0"/>
              <w:spacing w:after="120"/>
              <w:jc w:val="center"/>
              <w:rPr>
                <w:rFonts w:ascii="GHEA Grapalat" w:hAnsi="GHEA Grapalat"/>
                <w:sz w:val="22"/>
                <w:szCs w:val="28"/>
              </w:rPr>
            </w:pPr>
            <w:r w:rsidRPr="00811D9C">
              <w:rPr>
                <w:rFonts w:ascii="GHEA Grapalat" w:hAnsi="GHEA Grapalat"/>
                <w:sz w:val="22"/>
                <w:szCs w:val="28"/>
              </w:rPr>
              <w:t>431369</w:t>
            </w:r>
          </w:p>
        </w:tc>
        <w:tc>
          <w:tcPr>
            <w:tcW w:w="6317" w:type="dxa"/>
            <w:vAlign w:val="center"/>
          </w:tcPr>
          <w:p w14:paraId="6978766B" w14:textId="2DBC24E6" w:rsidR="009B4802" w:rsidRDefault="009B4802" w:rsidP="009B4802">
            <w:pPr>
              <w:widowControl w:val="0"/>
              <w:spacing w:after="120"/>
              <w:jc w:val="center"/>
              <w:rPr>
                <w:rFonts w:ascii="GHEA Grapalat" w:hAnsi="GHEA Grapalat"/>
                <w:b/>
                <w:bCs/>
              </w:rPr>
            </w:pPr>
            <w:r w:rsidRPr="009B4802">
              <w:rPr>
                <w:rFonts w:ascii="GHEA Grapalat" w:hAnsi="GHEA Grapalat"/>
                <w:b/>
                <w:bCs/>
              </w:rPr>
              <w:t>Консультационные услуги по техническому надзору за работами по реконструкции мини-футбольных полей в административном районе Нор Норк города Еревана</w:t>
            </w:r>
          </w:p>
        </w:tc>
      </w:tr>
      <w:tr w:rsidR="009B4802" w:rsidRPr="00051B69" w14:paraId="7852D01E" w14:textId="77777777" w:rsidTr="00EA35BC">
        <w:trPr>
          <w:jc w:val="center"/>
        </w:trPr>
        <w:tc>
          <w:tcPr>
            <w:tcW w:w="1035" w:type="dxa"/>
            <w:vAlign w:val="center"/>
          </w:tcPr>
          <w:p w14:paraId="1CC28566" w14:textId="47C8CB7E" w:rsidR="009B4802" w:rsidRPr="00051B69" w:rsidRDefault="009B4802" w:rsidP="009B4802">
            <w:pPr>
              <w:widowControl w:val="0"/>
              <w:spacing w:after="120"/>
              <w:jc w:val="center"/>
              <w:rPr>
                <w:rFonts w:ascii="GHEA Grapalat" w:hAnsi="GHEA Grapalat"/>
              </w:rPr>
            </w:pPr>
            <w:r>
              <w:rPr>
                <w:rFonts w:ascii="GHEA Grapalat" w:hAnsi="GHEA Grapalat"/>
                <w:sz w:val="16"/>
              </w:rPr>
              <w:t>3</w:t>
            </w:r>
          </w:p>
        </w:tc>
        <w:tc>
          <w:tcPr>
            <w:tcW w:w="1882" w:type="dxa"/>
            <w:vAlign w:val="center"/>
          </w:tcPr>
          <w:p w14:paraId="6D845638" w14:textId="7D336C4C" w:rsidR="009B4802" w:rsidRPr="001E1A12" w:rsidRDefault="009B4802" w:rsidP="009B4802">
            <w:pPr>
              <w:widowControl w:val="0"/>
              <w:spacing w:after="120"/>
              <w:jc w:val="center"/>
              <w:rPr>
                <w:rFonts w:ascii="GHEA Grapalat" w:hAnsi="GHEA Grapalat"/>
                <w:sz w:val="22"/>
                <w:szCs w:val="28"/>
              </w:rPr>
            </w:pPr>
            <w:r w:rsidRPr="00C2384E">
              <w:rPr>
                <w:rFonts w:ascii="GHEA Grapalat" w:hAnsi="GHEA Grapalat"/>
                <w:sz w:val="22"/>
                <w:szCs w:val="28"/>
              </w:rPr>
              <w:t>294102</w:t>
            </w:r>
          </w:p>
        </w:tc>
        <w:tc>
          <w:tcPr>
            <w:tcW w:w="6317" w:type="dxa"/>
            <w:vAlign w:val="center"/>
          </w:tcPr>
          <w:p w14:paraId="08EC9D14" w14:textId="1D649F6C" w:rsidR="009B4802" w:rsidRDefault="009B4802" w:rsidP="009B4802">
            <w:pPr>
              <w:widowControl w:val="0"/>
              <w:spacing w:after="120"/>
              <w:jc w:val="center"/>
              <w:rPr>
                <w:rFonts w:ascii="GHEA Grapalat" w:hAnsi="GHEA Grapalat"/>
                <w:b/>
                <w:bCs/>
              </w:rPr>
            </w:pPr>
            <w:r w:rsidRPr="009B4802">
              <w:rPr>
                <w:rFonts w:ascii="GHEA Grapalat" w:hAnsi="GHEA Grapalat"/>
                <w:b/>
                <w:bCs/>
              </w:rPr>
              <w:t>Консультационные услуги по техническому надзору за работами по устройству резинового покрытия на детских площадках административного района Нор Норк города Еревана</w:t>
            </w:r>
          </w:p>
        </w:tc>
      </w:tr>
      <w:tr w:rsidR="009B4802" w:rsidRPr="00051B69" w14:paraId="4154CA03" w14:textId="77777777" w:rsidTr="00EA35BC">
        <w:trPr>
          <w:jc w:val="center"/>
        </w:trPr>
        <w:tc>
          <w:tcPr>
            <w:tcW w:w="1035" w:type="dxa"/>
            <w:vAlign w:val="center"/>
          </w:tcPr>
          <w:p w14:paraId="62DFE65B" w14:textId="38CEA369" w:rsidR="009B4802" w:rsidRPr="00051B69" w:rsidRDefault="009B4802" w:rsidP="009B4802">
            <w:pPr>
              <w:widowControl w:val="0"/>
              <w:spacing w:after="120"/>
              <w:jc w:val="center"/>
              <w:rPr>
                <w:rFonts w:ascii="GHEA Grapalat" w:hAnsi="GHEA Grapalat"/>
              </w:rPr>
            </w:pPr>
            <w:r>
              <w:rPr>
                <w:rFonts w:ascii="GHEA Grapalat" w:hAnsi="GHEA Grapalat"/>
                <w:sz w:val="16"/>
              </w:rPr>
              <w:t>4</w:t>
            </w:r>
          </w:p>
        </w:tc>
        <w:tc>
          <w:tcPr>
            <w:tcW w:w="1882" w:type="dxa"/>
            <w:vAlign w:val="center"/>
          </w:tcPr>
          <w:p w14:paraId="4295141D" w14:textId="6A5FBA19" w:rsidR="009B4802" w:rsidRPr="001E1A12" w:rsidRDefault="009B4802" w:rsidP="009B4802">
            <w:pPr>
              <w:widowControl w:val="0"/>
              <w:spacing w:after="120"/>
              <w:jc w:val="center"/>
              <w:rPr>
                <w:rFonts w:ascii="GHEA Grapalat" w:hAnsi="GHEA Grapalat"/>
                <w:sz w:val="22"/>
                <w:szCs w:val="28"/>
              </w:rPr>
            </w:pPr>
            <w:r w:rsidRPr="00811D9C">
              <w:rPr>
                <w:rFonts w:ascii="GHEA Grapalat" w:hAnsi="GHEA Grapalat"/>
                <w:sz w:val="22"/>
                <w:szCs w:val="28"/>
              </w:rPr>
              <w:t>98036</w:t>
            </w:r>
          </w:p>
        </w:tc>
        <w:tc>
          <w:tcPr>
            <w:tcW w:w="6317" w:type="dxa"/>
            <w:vAlign w:val="center"/>
          </w:tcPr>
          <w:p w14:paraId="6C317B51" w14:textId="5A823977" w:rsidR="009B4802" w:rsidRDefault="009B4802" w:rsidP="009B4802">
            <w:pPr>
              <w:widowControl w:val="0"/>
              <w:spacing w:after="120"/>
              <w:jc w:val="center"/>
              <w:rPr>
                <w:rFonts w:ascii="GHEA Grapalat" w:hAnsi="GHEA Grapalat"/>
                <w:b/>
                <w:bCs/>
              </w:rPr>
            </w:pPr>
            <w:r w:rsidRPr="009B4802">
              <w:rPr>
                <w:rFonts w:ascii="GHEA Grapalat" w:hAnsi="GHEA Grapalat"/>
                <w:b/>
                <w:bCs/>
              </w:rPr>
              <w:t>Консультационные услуги по техническому надзору за ремонтом скамеек, опор освещения и светильников, ремонту и покраске игрового оборудования в парках, садах и дворах административного района Нор Норк 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w:t>
      </w:r>
      <w:r w:rsidRPr="009044F1">
        <w:rPr>
          <w:rFonts w:ascii="GHEA Grapalat" w:hAnsi="GHEA Grapalat"/>
        </w:rPr>
        <w:lastRenderedPageBreak/>
        <w:t>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w:t>
      </w:r>
      <w:r w:rsidRPr="009044F1">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w:t>
      </w:r>
      <w:r w:rsidRPr="009044F1">
        <w:rPr>
          <w:rFonts w:ascii="GHEA Grapalat" w:hAnsi="GHEA Grapalat"/>
          <w:color w:val="000000"/>
        </w:rPr>
        <w:lastRenderedPageBreak/>
        <w:t>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lastRenderedPageBreak/>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7329E8F5" w14:textId="6FF14467" w:rsidR="009B4090" w:rsidRDefault="006F091A" w:rsidP="009B4090">
      <w:pPr>
        <w:widowControl w:val="0"/>
        <w:tabs>
          <w:tab w:val="left" w:pos="1134"/>
        </w:tabs>
        <w:spacing w:after="160" w:line="360" w:lineRule="auto"/>
        <w:ind w:firstLine="567"/>
        <w:jc w:val="both"/>
        <w:rPr>
          <w:rFonts w:ascii="GHEA Grapalat" w:hAnsi="GHEA Grapalat"/>
          <w:b/>
          <w:bCs/>
          <w:lang w:val="hy-AM"/>
        </w:rPr>
      </w:pPr>
      <w:r w:rsidRPr="003C01F2">
        <w:rPr>
          <w:rFonts w:ascii="GHEA Grapalat" w:hAnsi="GHEA Grapalat"/>
          <w:b/>
          <w:bCs/>
        </w:rPr>
        <w:t xml:space="preserve">а) </w:t>
      </w:r>
      <w:r w:rsidR="009B4090" w:rsidRPr="00A14368">
        <w:rPr>
          <w:rFonts w:ascii="GHEA Grapalat" w:hAnsi="GHEA Grapalat"/>
          <w:b/>
          <w:bCs/>
        </w:rPr>
        <w:t>В основном составе должен быть задействован минимум  1 технический контролер</w:t>
      </w:r>
      <w:r w:rsidR="009B4090">
        <w:rPr>
          <w:rFonts w:ascii="GHEA Grapalat" w:hAnsi="GHEA Grapalat"/>
          <w:b/>
          <w:bCs/>
        </w:rPr>
        <w:t xml:space="preserve"> </w:t>
      </w:r>
      <w:r w:rsidR="009B4090">
        <w:rPr>
          <w:rFonts w:ascii="GHEA Grapalat" w:hAnsi="GHEA Grapalat"/>
          <w:b/>
          <w:bCs/>
          <w:lang w:val="hy-AM"/>
        </w:rPr>
        <w:t>/</w:t>
      </w:r>
      <w:r w:rsidR="009B4090" w:rsidRPr="00BC09E2">
        <w:rPr>
          <w:rFonts w:ascii="GHEA Grapalat" w:hAnsi="GHEA Grapalat"/>
          <w:b/>
          <w:bCs/>
        </w:rPr>
        <w:t>инженер-строитель</w:t>
      </w:r>
      <w:r w:rsidR="009B4090">
        <w:rPr>
          <w:rFonts w:ascii="GHEA Grapalat" w:hAnsi="GHEA Grapalat"/>
          <w:b/>
          <w:bCs/>
          <w:lang w:val="hy-AM"/>
        </w:rPr>
        <w:t>/</w:t>
      </w:r>
      <w:r w:rsidR="009B4090" w:rsidRPr="00A14368">
        <w:rPr>
          <w:rFonts w:ascii="GHEA Grapalat" w:hAnsi="GHEA Grapalat"/>
          <w:b/>
          <w:bCs/>
        </w:rPr>
        <w:t xml:space="preserve"> жилых, общественных и производственных объектов.</w:t>
      </w:r>
    </w:p>
    <w:p w14:paraId="67B65724" w14:textId="15B9EECB"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 xml:space="preserve">/согласно </w:t>
            </w:r>
            <w:r w:rsidRPr="00D54B46">
              <w:rPr>
                <w:rFonts w:ascii="GHEA Grapalat" w:hAnsi="GHEA Grapalat"/>
                <w:i/>
                <w:iCs/>
              </w:rPr>
              <w:lastRenderedPageBreak/>
              <w:t>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lastRenderedPageBreak/>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 xml:space="preserve">сфера деятельности и выполненная </w:t>
            </w:r>
            <w:r w:rsidRPr="009044F1">
              <w:rPr>
                <w:rFonts w:ascii="GHEA Grapalat" w:hAnsi="GHEA Grapalat"/>
              </w:rPr>
              <w:lastRenderedPageBreak/>
              <w:t>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w:t>
      </w:r>
      <w:r w:rsidR="000A6B75" w:rsidRPr="009044F1">
        <w:rPr>
          <w:rFonts w:ascii="GHEA Grapalat" w:hAnsi="GHEA Grapalat"/>
          <w:sz w:val="24"/>
          <w:szCs w:val="24"/>
        </w:rPr>
        <w:lastRenderedPageBreak/>
        <w:t>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3EBC55A0"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9B4090" w:rsidRPr="009B4090">
        <w:rPr>
          <w:rFonts w:ascii="GHEA Grapalat" w:hAnsi="GHEA Grapalat"/>
          <w:b/>
          <w:bCs/>
          <w:sz w:val="24"/>
          <w:szCs w:val="24"/>
        </w:rPr>
        <w:t>0</w:t>
      </w:r>
      <w:r w:rsidR="009B4802" w:rsidRPr="009B4802">
        <w:rPr>
          <w:rFonts w:ascii="GHEA Grapalat" w:hAnsi="GHEA Grapalat"/>
          <w:b/>
          <w:bCs/>
          <w:sz w:val="24"/>
          <w:szCs w:val="24"/>
        </w:rPr>
        <w:t>6</w:t>
      </w:r>
      <w:r w:rsidR="009B4090" w:rsidRPr="009B4090">
        <w:rPr>
          <w:rFonts w:ascii="GHEA Grapalat" w:hAnsi="GHEA Grapalat"/>
          <w:b/>
          <w:bCs/>
          <w:sz w:val="24"/>
          <w:szCs w:val="24"/>
        </w:rPr>
        <w:t>.06</w:t>
      </w:r>
      <w:r w:rsidR="00C428A0" w:rsidRPr="00C428A0">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25988402"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9B4090" w:rsidRPr="009B4090">
        <w:rPr>
          <w:rFonts w:ascii="GHEA Grapalat" w:hAnsi="GHEA Grapalat"/>
          <w:b/>
          <w:bCs/>
          <w:sz w:val="24"/>
          <w:szCs w:val="24"/>
        </w:rPr>
        <w:t>0</w:t>
      </w:r>
      <w:r w:rsidR="009B4802" w:rsidRPr="009B4802">
        <w:rPr>
          <w:rFonts w:ascii="GHEA Grapalat" w:hAnsi="GHEA Grapalat"/>
          <w:b/>
          <w:bCs/>
          <w:sz w:val="24"/>
          <w:szCs w:val="24"/>
        </w:rPr>
        <w:t>6</w:t>
      </w:r>
      <w:r w:rsidR="009B4090" w:rsidRPr="009B4090">
        <w:rPr>
          <w:rFonts w:ascii="GHEA Grapalat" w:hAnsi="GHEA Grapalat"/>
          <w:b/>
          <w:bCs/>
          <w:sz w:val="24"/>
          <w:szCs w:val="24"/>
        </w:rPr>
        <w:t>.06</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w:t>
      </w:r>
      <w:r w:rsidRPr="009044F1">
        <w:rPr>
          <w:rFonts w:ascii="GHEA Grapalat" w:hAnsi="GHEA Grapalat"/>
        </w:rPr>
        <w:lastRenderedPageBreak/>
        <w:t xml:space="preserve">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rPr>
          <w:rFonts w:ascii="GHEA Grapalat" w:hAnsi="GHEA Grapalat"/>
        </w:rPr>
        <w:lastRenderedPageBreak/>
        <w:t>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w:t>
      </w:r>
      <w:r w:rsidR="001E4A24" w:rsidRPr="001E4A24">
        <w:rPr>
          <w:rFonts w:ascii="GHEA Grapalat" w:hAnsi="GHEA Grapalat"/>
          <w:sz w:val="24"/>
          <w:szCs w:val="24"/>
        </w:rPr>
        <w:lastRenderedPageBreak/>
        <w:t xml:space="preserve">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w:t>
      </w:r>
      <w:r w:rsidR="002B4149" w:rsidRPr="00877D77">
        <w:rPr>
          <w:rFonts w:ascii="GHEA Grapalat" w:hAnsi="GHEA Grapalat" w:cs="Sylfaen"/>
        </w:rPr>
        <w:lastRenderedPageBreak/>
        <w:t xml:space="preserve">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 xml:space="preserve">В случае если отобранный участник не заключает </w:t>
      </w:r>
      <w:r w:rsidRPr="009044F1">
        <w:rPr>
          <w:rFonts w:ascii="GHEA Grapalat" w:hAnsi="GHEA Grapalat"/>
        </w:rPr>
        <w:lastRenderedPageBreak/>
        <w:t>(отказывается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w:t>
      </w:r>
      <w:r w:rsidRPr="00747338">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 xml:space="preserve">цены, предложенной отобранным </w:t>
      </w:r>
      <w:r w:rsidRPr="009044F1">
        <w:rPr>
          <w:rFonts w:ascii="GHEA Grapalat" w:hAnsi="GHEA Grapalat"/>
          <w:i w:val="0"/>
          <w:sz w:val="24"/>
          <w:szCs w:val="24"/>
        </w:rPr>
        <w:lastRenderedPageBreak/>
        <w:t>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5B2614A8"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74018">
        <w:rPr>
          <w:rFonts w:ascii="GHEA Grapalat" w:hAnsi="GHEA Grapalat"/>
          <w:b/>
          <w:sz w:val="24"/>
          <w:szCs w:val="24"/>
        </w:rPr>
        <w:t>ԵՔ-ՀԲՄԽԾՁԲ-25/46</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391E7812"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B74018">
        <w:rPr>
          <w:rFonts w:ascii="GHEA Grapalat" w:hAnsi="GHEA Grapalat"/>
        </w:rPr>
        <w:t>ԵՔ-ՀԲՄԽԾՁԲ-25/46</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1EEDA4D3"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B74018">
        <w:rPr>
          <w:rFonts w:ascii="GHEA Grapalat" w:hAnsi="GHEA Grapalat"/>
        </w:rPr>
        <w:t>ԵՔ-ՀԲՄԽԾՁԲ-25/46</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28822950"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B74018">
        <w:rPr>
          <w:rFonts w:ascii="GHEA Grapalat" w:hAnsi="GHEA Grapalat"/>
        </w:rPr>
        <w:t>ԵՔ-ՀԲՄԽԾՁԲ-25/46</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1D684183"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74018">
        <w:rPr>
          <w:rFonts w:ascii="GHEA Grapalat" w:hAnsi="GHEA Grapalat"/>
          <w:b/>
          <w:sz w:val="24"/>
          <w:szCs w:val="24"/>
        </w:rPr>
        <w:t>ԵՔ-ՀԲՄԽԾՁԲ-25/46</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5038C85D"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74018">
        <w:rPr>
          <w:rFonts w:ascii="GHEA Grapalat" w:hAnsi="GHEA Grapalat"/>
          <w:b/>
          <w:i w:val="0"/>
          <w:sz w:val="24"/>
          <w:szCs w:val="24"/>
        </w:rPr>
        <w:t>ԵՔ-ՀԲՄԽԾՁԲ-25/46</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1059FD20" w:rsidR="00B2572B" w:rsidRPr="007E63CD"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74018">
        <w:rPr>
          <w:rFonts w:ascii="GHEA Grapalat" w:hAnsi="GHEA Grapalat"/>
          <w:b/>
          <w:sz w:val="24"/>
          <w:szCs w:val="24"/>
        </w:rPr>
        <w:t>ԵՔ-ՀԲՄԽԾՁԲ-25/46</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12B67F1F"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B74018">
        <w:rPr>
          <w:rFonts w:ascii="GHEA Grapalat" w:hAnsi="GHEA Grapalat"/>
          <w:spacing w:val="-6"/>
        </w:rPr>
        <w:t>ԵՔ-ՀԲՄԽԾՁԲ-25/46</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02"/>
        <w:gridCol w:w="1583"/>
        <w:gridCol w:w="1701"/>
        <w:gridCol w:w="1559"/>
        <w:gridCol w:w="1649"/>
      </w:tblGrid>
      <w:tr w:rsidR="003D2166" w:rsidRPr="005744FC" w14:paraId="4AFB58A7" w14:textId="77777777" w:rsidTr="001E1A12">
        <w:trPr>
          <w:trHeight w:val="916"/>
          <w:jc w:val="center"/>
        </w:trPr>
        <w:tc>
          <w:tcPr>
            <w:tcW w:w="1202"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83"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1E1A12">
        <w:trPr>
          <w:jc w:val="center"/>
        </w:trPr>
        <w:tc>
          <w:tcPr>
            <w:tcW w:w="1202"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83"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9B4802" w:rsidRPr="005744FC" w14:paraId="3D762C76" w14:textId="77777777" w:rsidTr="001E1A12">
        <w:trPr>
          <w:trHeight w:val="20"/>
          <w:jc w:val="center"/>
        </w:trPr>
        <w:tc>
          <w:tcPr>
            <w:tcW w:w="1202" w:type="dxa"/>
            <w:tcBorders>
              <w:top w:val="single" w:sz="4" w:space="0" w:color="auto"/>
              <w:left w:val="single" w:sz="4" w:space="0" w:color="auto"/>
              <w:bottom w:val="single" w:sz="4" w:space="0" w:color="auto"/>
              <w:right w:val="single" w:sz="4" w:space="0" w:color="auto"/>
            </w:tcBorders>
            <w:vAlign w:val="center"/>
          </w:tcPr>
          <w:p w14:paraId="05E67D09" w14:textId="77777777" w:rsidR="009B4802" w:rsidRPr="005744FC" w:rsidRDefault="009B4802" w:rsidP="009B4802">
            <w:pPr>
              <w:widowControl w:val="0"/>
              <w:jc w:val="center"/>
              <w:rPr>
                <w:rFonts w:ascii="GHEA Grapalat" w:hAnsi="GHEA Grapalat"/>
                <w:b/>
                <w:bCs/>
                <w:sz w:val="20"/>
                <w:szCs w:val="20"/>
              </w:rPr>
            </w:pPr>
            <w:r w:rsidRPr="005744FC">
              <w:rPr>
                <w:rFonts w:ascii="GHEA Grapalat" w:hAnsi="GHEA Grapalat"/>
                <w:b/>
                <w:sz w:val="20"/>
                <w:szCs w:val="20"/>
              </w:rPr>
              <w:t>1</w:t>
            </w:r>
          </w:p>
        </w:tc>
        <w:tc>
          <w:tcPr>
            <w:tcW w:w="1583" w:type="dxa"/>
            <w:tcBorders>
              <w:top w:val="single" w:sz="4" w:space="0" w:color="auto"/>
              <w:left w:val="single" w:sz="4" w:space="0" w:color="auto"/>
              <w:bottom w:val="single" w:sz="4" w:space="0" w:color="auto"/>
              <w:right w:val="single" w:sz="4" w:space="0" w:color="auto"/>
            </w:tcBorders>
            <w:vAlign w:val="center"/>
          </w:tcPr>
          <w:p w14:paraId="76577AFD" w14:textId="70CEB66A" w:rsidR="009B4802" w:rsidRPr="005744FC" w:rsidRDefault="009B4802" w:rsidP="009B4802">
            <w:pPr>
              <w:widowControl w:val="0"/>
              <w:rPr>
                <w:rFonts w:ascii="GHEA Grapalat" w:hAnsi="GHEA Grapalat"/>
                <w:sz w:val="20"/>
                <w:szCs w:val="20"/>
              </w:rPr>
            </w:pPr>
            <w:r w:rsidRPr="009B4802">
              <w:rPr>
                <w:rFonts w:ascii="GHEA Grapalat" w:hAnsi="GHEA Grapalat"/>
                <w:b/>
                <w:bCs/>
              </w:rPr>
              <w:t>Консультационные услуги по техническому контролю качества текущих работ по ремонту уличных бордюров в административном районе Нор Норк города Еревана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62902" w14:textId="77777777" w:rsidR="009B4802" w:rsidRPr="005744FC" w:rsidRDefault="009B4802" w:rsidP="009B4802">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2FF730" w14:textId="77777777" w:rsidR="009B4802" w:rsidRPr="005744FC" w:rsidRDefault="009B4802" w:rsidP="009B4802">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2AAE86" w14:textId="77777777" w:rsidR="009B4802" w:rsidRPr="005744FC" w:rsidRDefault="009B4802" w:rsidP="009B4802">
            <w:pPr>
              <w:widowControl w:val="0"/>
              <w:jc w:val="center"/>
              <w:rPr>
                <w:rFonts w:ascii="GHEA Grapalat" w:hAnsi="GHEA Grapalat"/>
                <w:sz w:val="20"/>
                <w:szCs w:val="20"/>
              </w:rPr>
            </w:pPr>
          </w:p>
        </w:tc>
      </w:tr>
      <w:tr w:rsidR="009B4802" w:rsidRPr="005744FC" w14:paraId="70D93813" w14:textId="77777777" w:rsidTr="001E1A12">
        <w:trPr>
          <w:trHeight w:val="20"/>
          <w:jc w:val="center"/>
        </w:trPr>
        <w:tc>
          <w:tcPr>
            <w:tcW w:w="1202" w:type="dxa"/>
            <w:tcBorders>
              <w:top w:val="single" w:sz="4" w:space="0" w:color="auto"/>
              <w:left w:val="single" w:sz="4" w:space="0" w:color="auto"/>
              <w:bottom w:val="single" w:sz="4" w:space="0" w:color="auto"/>
              <w:right w:val="single" w:sz="4" w:space="0" w:color="auto"/>
            </w:tcBorders>
            <w:vAlign w:val="center"/>
          </w:tcPr>
          <w:p w14:paraId="5A016FB7" w14:textId="7556CFA0" w:rsidR="009B4802" w:rsidRPr="009B4802" w:rsidRDefault="009B4802" w:rsidP="009B4802">
            <w:pPr>
              <w:widowControl w:val="0"/>
              <w:jc w:val="center"/>
              <w:rPr>
                <w:rFonts w:ascii="GHEA Grapalat" w:hAnsi="GHEA Grapalat"/>
                <w:b/>
                <w:sz w:val="20"/>
                <w:szCs w:val="20"/>
                <w:lang w:val="en-US"/>
              </w:rPr>
            </w:pPr>
            <w:r>
              <w:rPr>
                <w:rFonts w:ascii="GHEA Grapalat" w:hAnsi="GHEA Grapalat"/>
                <w:b/>
                <w:sz w:val="20"/>
                <w:szCs w:val="20"/>
                <w:lang w:val="en-US"/>
              </w:rPr>
              <w:t>2</w:t>
            </w:r>
          </w:p>
        </w:tc>
        <w:tc>
          <w:tcPr>
            <w:tcW w:w="1583" w:type="dxa"/>
            <w:tcBorders>
              <w:top w:val="single" w:sz="4" w:space="0" w:color="auto"/>
              <w:left w:val="single" w:sz="4" w:space="0" w:color="auto"/>
              <w:bottom w:val="single" w:sz="4" w:space="0" w:color="auto"/>
              <w:right w:val="single" w:sz="4" w:space="0" w:color="auto"/>
            </w:tcBorders>
            <w:vAlign w:val="center"/>
          </w:tcPr>
          <w:p w14:paraId="0427A1F1" w14:textId="4538E67C" w:rsidR="009B4802" w:rsidRPr="005744FC" w:rsidRDefault="009B4802" w:rsidP="009B4802">
            <w:pPr>
              <w:widowControl w:val="0"/>
              <w:rPr>
                <w:rFonts w:ascii="GHEA Grapalat" w:hAnsi="GHEA Grapalat"/>
                <w:sz w:val="20"/>
                <w:szCs w:val="20"/>
              </w:rPr>
            </w:pPr>
            <w:r w:rsidRPr="009B4802">
              <w:rPr>
                <w:rFonts w:ascii="GHEA Grapalat" w:hAnsi="GHEA Grapalat"/>
                <w:b/>
                <w:bCs/>
              </w:rPr>
              <w:t xml:space="preserve">Консультационные услуги по </w:t>
            </w:r>
            <w:r w:rsidRPr="009B4802">
              <w:rPr>
                <w:rFonts w:ascii="GHEA Grapalat" w:hAnsi="GHEA Grapalat"/>
                <w:b/>
                <w:bCs/>
              </w:rPr>
              <w:lastRenderedPageBreak/>
              <w:t>техническому надзору за работами по реконструкции мини-футбольных полей в административном районе Нор Норк города Еревана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7C4196" w14:textId="77777777" w:rsidR="009B4802" w:rsidRPr="005744FC" w:rsidRDefault="009B4802" w:rsidP="009B4802">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ED09AE" w14:textId="77777777" w:rsidR="009B4802" w:rsidRPr="005744FC" w:rsidRDefault="009B4802" w:rsidP="009B4802">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C995186" w14:textId="77777777" w:rsidR="009B4802" w:rsidRPr="005744FC" w:rsidRDefault="009B4802" w:rsidP="009B4802">
            <w:pPr>
              <w:widowControl w:val="0"/>
              <w:jc w:val="center"/>
              <w:rPr>
                <w:rFonts w:ascii="GHEA Grapalat" w:hAnsi="GHEA Grapalat"/>
                <w:sz w:val="20"/>
                <w:szCs w:val="20"/>
              </w:rPr>
            </w:pPr>
          </w:p>
        </w:tc>
      </w:tr>
      <w:tr w:rsidR="009B4802" w:rsidRPr="005744FC" w14:paraId="6CCD7332" w14:textId="77777777" w:rsidTr="001E1A12">
        <w:trPr>
          <w:trHeight w:val="20"/>
          <w:jc w:val="center"/>
        </w:trPr>
        <w:tc>
          <w:tcPr>
            <w:tcW w:w="1202" w:type="dxa"/>
            <w:tcBorders>
              <w:top w:val="single" w:sz="4" w:space="0" w:color="auto"/>
              <w:left w:val="single" w:sz="4" w:space="0" w:color="auto"/>
              <w:bottom w:val="single" w:sz="4" w:space="0" w:color="auto"/>
              <w:right w:val="single" w:sz="4" w:space="0" w:color="auto"/>
            </w:tcBorders>
            <w:vAlign w:val="center"/>
          </w:tcPr>
          <w:p w14:paraId="37800264" w14:textId="21F81512" w:rsidR="009B4802" w:rsidRPr="009B4802" w:rsidRDefault="009B4802" w:rsidP="009B4802">
            <w:pPr>
              <w:widowControl w:val="0"/>
              <w:jc w:val="center"/>
              <w:rPr>
                <w:rFonts w:ascii="GHEA Grapalat" w:hAnsi="GHEA Grapalat"/>
                <w:b/>
                <w:sz w:val="20"/>
                <w:szCs w:val="20"/>
                <w:lang w:val="en-US"/>
              </w:rPr>
            </w:pPr>
            <w:r>
              <w:rPr>
                <w:rFonts w:ascii="GHEA Grapalat" w:hAnsi="GHEA Grapalat"/>
                <w:b/>
                <w:sz w:val="20"/>
                <w:szCs w:val="20"/>
                <w:lang w:val="en-US"/>
              </w:rPr>
              <w:t>3</w:t>
            </w:r>
          </w:p>
        </w:tc>
        <w:tc>
          <w:tcPr>
            <w:tcW w:w="1583" w:type="dxa"/>
            <w:tcBorders>
              <w:top w:val="single" w:sz="4" w:space="0" w:color="auto"/>
              <w:left w:val="single" w:sz="4" w:space="0" w:color="auto"/>
              <w:bottom w:val="single" w:sz="4" w:space="0" w:color="auto"/>
              <w:right w:val="single" w:sz="4" w:space="0" w:color="auto"/>
            </w:tcBorders>
            <w:vAlign w:val="center"/>
          </w:tcPr>
          <w:p w14:paraId="44E88CCC" w14:textId="32EF0521" w:rsidR="009B4802" w:rsidRPr="005744FC" w:rsidRDefault="009B4802" w:rsidP="009B4802">
            <w:pPr>
              <w:widowControl w:val="0"/>
              <w:rPr>
                <w:rFonts w:ascii="GHEA Grapalat" w:hAnsi="GHEA Grapalat"/>
                <w:sz w:val="20"/>
                <w:szCs w:val="20"/>
              </w:rPr>
            </w:pPr>
            <w:r w:rsidRPr="009B4802">
              <w:rPr>
                <w:rFonts w:ascii="GHEA Grapalat" w:hAnsi="GHEA Grapalat"/>
                <w:b/>
                <w:bCs/>
              </w:rPr>
              <w:t>Консультационные услуги по техническому надзору за работами по устройству резинового покрытия на детских площадках административного района Нор Норк города Еревана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6E391D" w14:textId="77777777" w:rsidR="009B4802" w:rsidRPr="005744FC" w:rsidRDefault="009B4802" w:rsidP="009B4802">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791E08F" w14:textId="77777777" w:rsidR="009B4802" w:rsidRPr="005744FC" w:rsidRDefault="009B4802" w:rsidP="009B4802">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2608B51" w14:textId="77777777" w:rsidR="009B4802" w:rsidRPr="005744FC" w:rsidRDefault="009B4802" w:rsidP="009B4802">
            <w:pPr>
              <w:widowControl w:val="0"/>
              <w:jc w:val="center"/>
              <w:rPr>
                <w:rFonts w:ascii="GHEA Grapalat" w:hAnsi="GHEA Grapalat"/>
                <w:sz w:val="20"/>
                <w:szCs w:val="20"/>
              </w:rPr>
            </w:pPr>
          </w:p>
        </w:tc>
      </w:tr>
      <w:tr w:rsidR="009B4802" w:rsidRPr="005744FC" w14:paraId="0A38120B" w14:textId="77777777" w:rsidTr="001E1A12">
        <w:trPr>
          <w:trHeight w:val="20"/>
          <w:jc w:val="center"/>
        </w:trPr>
        <w:tc>
          <w:tcPr>
            <w:tcW w:w="1202" w:type="dxa"/>
            <w:tcBorders>
              <w:top w:val="single" w:sz="4" w:space="0" w:color="auto"/>
              <w:left w:val="single" w:sz="4" w:space="0" w:color="auto"/>
              <w:bottom w:val="single" w:sz="4" w:space="0" w:color="auto"/>
              <w:right w:val="single" w:sz="4" w:space="0" w:color="auto"/>
            </w:tcBorders>
            <w:vAlign w:val="center"/>
          </w:tcPr>
          <w:p w14:paraId="3723355D" w14:textId="454D2074" w:rsidR="009B4802" w:rsidRPr="009B4802" w:rsidRDefault="009B4802" w:rsidP="009B4802">
            <w:pPr>
              <w:widowControl w:val="0"/>
              <w:jc w:val="center"/>
              <w:rPr>
                <w:rFonts w:ascii="GHEA Grapalat" w:hAnsi="GHEA Grapalat"/>
                <w:b/>
                <w:sz w:val="20"/>
                <w:szCs w:val="20"/>
                <w:lang w:val="en-US"/>
              </w:rPr>
            </w:pPr>
            <w:r>
              <w:rPr>
                <w:rFonts w:ascii="GHEA Grapalat" w:hAnsi="GHEA Grapalat"/>
                <w:b/>
                <w:sz w:val="20"/>
                <w:szCs w:val="20"/>
                <w:lang w:val="en-US"/>
              </w:rPr>
              <w:t>4</w:t>
            </w:r>
          </w:p>
        </w:tc>
        <w:tc>
          <w:tcPr>
            <w:tcW w:w="1583" w:type="dxa"/>
            <w:tcBorders>
              <w:top w:val="single" w:sz="4" w:space="0" w:color="auto"/>
              <w:left w:val="single" w:sz="4" w:space="0" w:color="auto"/>
              <w:bottom w:val="single" w:sz="4" w:space="0" w:color="auto"/>
              <w:right w:val="single" w:sz="4" w:space="0" w:color="auto"/>
            </w:tcBorders>
            <w:vAlign w:val="center"/>
          </w:tcPr>
          <w:p w14:paraId="5CC307ED" w14:textId="16A493EA" w:rsidR="009B4802" w:rsidRPr="005744FC" w:rsidRDefault="009B4802" w:rsidP="009B4802">
            <w:pPr>
              <w:widowControl w:val="0"/>
              <w:rPr>
                <w:rFonts w:ascii="GHEA Grapalat" w:hAnsi="GHEA Grapalat"/>
                <w:sz w:val="20"/>
                <w:szCs w:val="20"/>
              </w:rPr>
            </w:pPr>
            <w:r w:rsidRPr="009B4802">
              <w:rPr>
                <w:rFonts w:ascii="GHEA Grapalat" w:hAnsi="GHEA Grapalat"/>
                <w:b/>
                <w:bCs/>
              </w:rPr>
              <w:t xml:space="preserve">Консультационные услуги по техническому надзору за ремонтом скамеек, опор освещения и светильников, ремонту и </w:t>
            </w:r>
            <w:r w:rsidRPr="009B4802">
              <w:rPr>
                <w:rFonts w:ascii="GHEA Grapalat" w:hAnsi="GHEA Grapalat"/>
                <w:b/>
                <w:bCs/>
              </w:rPr>
              <w:lastRenderedPageBreak/>
              <w:t>покраске игрового оборудования в парках, садах и дворах административного района Нор Норк города Еревана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13F274" w14:textId="77777777" w:rsidR="009B4802" w:rsidRPr="005744FC" w:rsidRDefault="009B4802" w:rsidP="009B4802">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492070" w14:textId="77777777" w:rsidR="009B4802" w:rsidRPr="005744FC" w:rsidRDefault="009B4802" w:rsidP="009B4802">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16E296D" w14:textId="77777777" w:rsidR="009B4802" w:rsidRPr="005744FC" w:rsidRDefault="009B4802" w:rsidP="009B4802">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3181941C"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B74018">
        <w:rPr>
          <w:rFonts w:ascii="GHEA Grapalat" w:hAnsi="GHEA Grapalat"/>
          <w:b/>
          <w:sz w:val="24"/>
          <w:szCs w:val="24"/>
        </w:rPr>
        <w:t>ԵՔ-ՀԲՄԽԾՁԲ-25/46</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1E160"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1" w:history="1">
        <w:r w:rsidR="00C50A7C">
          <w:rPr>
            <w:rFonts w:ascii="GHEA Grapalat" w:hAnsi="GHEA Grapalat"/>
            <w:color w:val="0000FF"/>
            <w:sz w:val="20"/>
            <w:szCs w:val="20"/>
            <w:u w:val="single"/>
            <w:lang w:val="hy-AM" w:eastAsia="en-US" w:bidi="ar-SA"/>
          </w:rPr>
          <w:t>mariam.grigoryan@yerevan.am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6AEB6D13"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B74018">
        <w:rPr>
          <w:rFonts w:ascii="GHEA Grapalat" w:hAnsi="GHEA Grapalat"/>
          <w:b/>
          <w:sz w:val="24"/>
          <w:szCs w:val="24"/>
        </w:rPr>
        <w:t>ԵՔ-ՀԲՄԽԾՁԲ-25/46</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2BFA61E6"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B86D70" w:rsidRPr="00B86D70">
        <w:rPr>
          <w:rFonts w:ascii="GHEA Grapalat" w:hAnsi="GHEA Grapalat"/>
        </w:rPr>
        <w:t>15</w:t>
      </w:r>
      <w:r w:rsidR="00C50A7C">
        <w:rPr>
          <w:rFonts w:ascii="GHEA Grapalat" w:hAnsi="GHEA Grapalat"/>
        </w:rPr>
        <w:t>-</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4CA9CAE2"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D4649E">
        <w:rPr>
          <w:rFonts w:ascii="GHEA Grapalat" w:hAnsi="GHEA Grapalat"/>
          <w:b/>
          <w:bCs/>
          <w:lang w:val="hy-AM"/>
        </w:rPr>
        <w:t>1</w:t>
      </w:r>
      <w:r w:rsidR="001E1A12">
        <w:rPr>
          <w:rFonts w:ascii="GHEA Grapalat" w:hAnsi="GHEA Grapalat"/>
          <w:b/>
          <w:bCs/>
          <w:lang w:val="hy-AM"/>
        </w:rPr>
        <w:t>5</w:t>
      </w:r>
      <w:r w:rsidR="00CF6583">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2BDA70DC"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CF6583">
        <w:rPr>
          <w:rFonts w:ascii="GHEA Grapalat" w:hAnsi="GHEA Grapalat"/>
          <w:b/>
          <w:lang w:val="hy-AM"/>
        </w:rPr>
        <w:t>1</w:t>
      </w:r>
      <w:r w:rsidR="009B4802">
        <w:rPr>
          <w:rFonts w:ascii="GHEA Grapalat" w:hAnsi="GHEA Grapalat"/>
          <w:b/>
          <w:lang w:val="hy-AM"/>
        </w:rPr>
        <w:t>5</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11DA2022" w:rsidR="00C50A7C" w:rsidRDefault="00C50A7C" w:rsidP="00C50A7C">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9B4802" w:rsidRPr="009B4802">
        <w:rPr>
          <w:rFonts w:ascii="GHEA Grapalat" w:hAnsi="GHEA Grapalat"/>
        </w:rPr>
        <w:t>Нор Норк</w:t>
      </w:r>
      <w:r w:rsidR="009B4802" w:rsidRPr="009B4802">
        <w:rPr>
          <w:rFonts w:ascii="GHEA Grapalat" w:hAnsi="GHEA Grapalat"/>
        </w:rPr>
        <w:t xml:space="preserve"> </w:t>
      </w:r>
      <w:r w:rsidR="00CF6E8C">
        <w:rPr>
          <w:rFonts w:ascii="GHEA Grapalat" w:hAnsi="GHEA Grapalat"/>
        </w:rPr>
        <w:t>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67689E" w:rsidRPr="00E40AC8" w14:paraId="2CECA8C6" w14:textId="77777777" w:rsidTr="009B4802">
        <w:trPr>
          <w:trHeight w:val="501"/>
          <w:jc w:val="center"/>
        </w:trPr>
        <w:tc>
          <w:tcPr>
            <w:tcW w:w="1880" w:type="dxa"/>
            <w:vAlign w:val="center"/>
          </w:tcPr>
          <w:p w14:paraId="49A2C46A" w14:textId="77777777" w:rsidR="0067689E" w:rsidRPr="00453E01" w:rsidRDefault="0067689E" w:rsidP="0067689E">
            <w:pPr>
              <w:jc w:val="center"/>
              <w:rPr>
                <w:rFonts w:ascii="GHEA Grapalat" w:hAnsi="GHEA Grapalat"/>
                <w:sz w:val="20"/>
                <w:lang w:val="hy-AM"/>
              </w:rPr>
            </w:pPr>
            <w:r>
              <w:rPr>
                <w:rFonts w:ascii="GHEA Grapalat" w:hAnsi="GHEA Grapalat"/>
                <w:sz w:val="20"/>
                <w:lang w:val="hy-AM"/>
              </w:rPr>
              <w:t>1</w:t>
            </w:r>
          </w:p>
        </w:tc>
        <w:tc>
          <w:tcPr>
            <w:tcW w:w="1846" w:type="dxa"/>
            <w:shd w:val="clear" w:color="auto" w:fill="auto"/>
            <w:vAlign w:val="center"/>
          </w:tcPr>
          <w:p w14:paraId="69EDABB9" w14:textId="77777777" w:rsidR="0067689E" w:rsidRDefault="0067689E" w:rsidP="0067689E">
            <w:pPr>
              <w:ind w:left="145" w:hanging="145"/>
              <w:jc w:val="center"/>
              <w:rPr>
                <w:rFonts w:ascii="GHEA Grapalat" w:hAnsi="GHEA Grapalat"/>
                <w:sz w:val="18"/>
                <w:szCs w:val="18"/>
                <w:lang w:val="hy-AM"/>
              </w:rPr>
            </w:pPr>
          </w:p>
          <w:p w14:paraId="6FA553BA" w14:textId="77777777" w:rsidR="00282926" w:rsidRPr="00770983" w:rsidRDefault="00282926" w:rsidP="00282926">
            <w:pPr>
              <w:ind w:left="145" w:hanging="145"/>
              <w:jc w:val="center"/>
              <w:rPr>
                <w:rFonts w:ascii="GHEA Grapalat" w:hAnsi="GHEA Grapalat"/>
                <w:sz w:val="18"/>
                <w:szCs w:val="18"/>
                <w:lang w:val="hy-AM"/>
              </w:rPr>
            </w:pPr>
            <w:r w:rsidRPr="00F00E6F">
              <w:rPr>
                <w:rFonts w:ascii="GHEA Grapalat" w:hAnsi="GHEA Grapalat"/>
                <w:sz w:val="18"/>
                <w:szCs w:val="18"/>
                <w:lang w:val="hy-AM"/>
              </w:rPr>
              <w:t>71351540/118</w:t>
            </w:r>
          </w:p>
          <w:p w14:paraId="0455EE2E" w14:textId="54A24106" w:rsidR="0067689E" w:rsidRPr="00DF5959" w:rsidRDefault="0067689E" w:rsidP="0067689E">
            <w:pPr>
              <w:ind w:left="145" w:hanging="145"/>
              <w:jc w:val="center"/>
              <w:rPr>
                <w:rFonts w:ascii="GHEA Grapalat" w:hAnsi="GHEA Grapalat"/>
                <w:sz w:val="18"/>
                <w:szCs w:val="18"/>
                <w:lang w:val="hy-AM"/>
              </w:rPr>
            </w:pPr>
          </w:p>
        </w:tc>
        <w:tc>
          <w:tcPr>
            <w:tcW w:w="5049" w:type="dxa"/>
            <w:tcBorders>
              <w:top w:val="single" w:sz="4" w:space="0" w:color="auto"/>
              <w:left w:val="single" w:sz="4" w:space="0" w:color="auto"/>
              <w:bottom w:val="single" w:sz="4" w:space="0" w:color="auto"/>
              <w:right w:val="single" w:sz="4" w:space="0" w:color="auto"/>
            </w:tcBorders>
            <w:shd w:val="clear" w:color="auto" w:fill="auto"/>
            <w:vAlign w:val="center"/>
          </w:tcPr>
          <w:p w14:paraId="47D99B16"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021F7D3A"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lastRenderedPageBreak/>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0D13D292"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3. Основными обязанностями исполнителя технического надзора  являются:</w:t>
            </w:r>
          </w:p>
          <w:p w14:paraId="4C81DCDE"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периодически фотографировать состояние объекта строительства от начала до конца строительства;</w:t>
            </w:r>
          </w:p>
          <w:p w14:paraId="2D031977"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обеспечить соответствие  выполняемых  работ  условиям контрактного соглашения, строительным нормам и правилам,</w:t>
            </w:r>
          </w:p>
          <w:p w14:paraId="6AF4B934"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4971EAF7"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проверять и утверждать рабочие и исполнительные документы, подготовленные Подрядчиком,</w:t>
            </w:r>
          </w:p>
          <w:p w14:paraId="324FCEF0"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3AC2926C"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55780CC7"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000AE436" w14:textId="73431732"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 проводить ежедневный контроль качества и количественную проверку (осуществляя </w:t>
            </w:r>
            <w:r w:rsidRPr="00282926">
              <w:rPr>
                <w:rFonts w:ascii="GHEA Grapalat" w:hAnsi="GHEA Grapalat"/>
                <w:b/>
                <w:bCs/>
                <w:sz w:val="18"/>
                <w:szCs w:val="18"/>
                <w:lang w:val="hy-AM"/>
              </w:rPr>
              <w:lastRenderedPageBreak/>
              <w:t>соответствующие записи в журнале), необходимые проверки работ, выполняемых в рамках договорного соглашения,</w:t>
            </w:r>
            <w:r>
              <w:t xml:space="preserve"> </w:t>
            </w:r>
            <w:r w:rsidRPr="00282926">
              <w:rPr>
                <w:rFonts w:ascii="GHEA Grapalat" w:hAnsi="GHEA Grapalat"/>
                <w:b/>
                <w:bCs/>
                <w:sz w:val="18"/>
                <w:szCs w:val="18"/>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3CE198E0"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35B29821"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1F82E76F"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проводить измерения объемов работ и участвовать в составлении и утверждении исполнительных документов,</w:t>
            </w:r>
          </w:p>
          <w:p w14:paraId="7BF53EB3"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0A734DC5"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измерить работы, которые должны быть выполнены по указанию Заказчика.</w:t>
            </w:r>
          </w:p>
          <w:p w14:paraId="047B320C"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Для оказания услуги исполнитель должен иметь лицензию на осуществление технического контроля в области градостроительства и качества строительства-класс 2</w:t>
            </w:r>
          </w:p>
          <w:p w14:paraId="053BA1AC"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-Жилые, общественные и производственные </w:t>
            </w:r>
            <w:r w:rsidRPr="00282926">
              <w:rPr>
                <w:rFonts w:ascii="GHEA Grapalat" w:hAnsi="GHEA Grapalat"/>
                <w:b/>
                <w:bCs/>
                <w:sz w:val="18"/>
                <w:szCs w:val="18"/>
                <w:lang w:val="hy-AM"/>
              </w:rPr>
              <w:lastRenderedPageBreak/>
              <w:t>сооружения -вставка номер 04</w:t>
            </w:r>
          </w:p>
          <w:p w14:paraId="5BB5F682"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Требования к отчетности:</w:t>
            </w:r>
          </w:p>
          <w:p w14:paraId="6EBECDD0"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28EA96AE"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4AA35D43"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783DBB30" w:rsidR="0067689E" w:rsidRPr="00CF6E8C"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67689E" w:rsidRPr="0067689E" w:rsidRDefault="0067689E" w:rsidP="0067689E">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67689E" w:rsidRPr="00E40AC8" w:rsidRDefault="0067689E" w:rsidP="0067689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67689E" w:rsidRPr="00E40AC8" w:rsidRDefault="0067689E" w:rsidP="0067689E">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D6BD602" w14:textId="07D04016" w:rsidR="0067689E" w:rsidRPr="00697D07" w:rsidRDefault="00282926" w:rsidP="00B86D70">
            <w:pPr>
              <w:widowControl w:val="0"/>
              <w:spacing w:after="120"/>
              <w:jc w:val="center"/>
              <w:rPr>
                <w:rFonts w:ascii="GHEA Grapalat" w:hAnsi="GHEA Grapalat" w:cs="Calibri"/>
                <w:color w:val="000000"/>
                <w:sz w:val="16"/>
                <w:szCs w:val="16"/>
              </w:rPr>
            </w:pPr>
            <w:r w:rsidRPr="00282926">
              <w:rPr>
                <w:rFonts w:ascii="GHEA Grapalat" w:hAnsi="GHEA Grapalat"/>
                <w:sz w:val="14"/>
                <w:szCs w:val="14"/>
                <w:lang w:val="hy-AM"/>
              </w:rPr>
              <w:t>а/ район Нор Норк                      проспект Гая, улицы Молдовакан, Тотовенца, Сафаряна и Микояна.</w:t>
            </w:r>
            <w:r>
              <w:rPr>
                <w:rFonts w:ascii="GHEA Grapalat" w:hAnsi="GHEA Grapalat"/>
                <w:sz w:val="14"/>
                <w:szCs w:val="14"/>
                <w:lang w:val="hy-AM"/>
              </w:rPr>
              <w:t>c</w:t>
            </w:r>
          </w:p>
        </w:tc>
        <w:tc>
          <w:tcPr>
            <w:tcW w:w="1887" w:type="dxa"/>
            <w:tcBorders>
              <w:top w:val="single" w:sz="4" w:space="0" w:color="auto"/>
              <w:left w:val="nil"/>
              <w:bottom w:val="single" w:sz="4" w:space="0" w:color="auto"/>
              <w:right w:val="single" w:sz="4" w:space="0" w:color="auto"/>
            </w:tcBorders>
            <w:shd w:val="clear" w:color="auto" w:fill="auto"/>
            <w:vAlign w:val="center"/>
          </w:tcPr>
          <w:p w14:paraId="7CFDBA9A" w14:textId="60D97D84" w:rsidR="0067689E" w:rsidRPr="0067689E" w:rsidRDefault="00B86D70" w:rsidP="0067689E">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t>Договор вступает в силу со дня ратификации договора  на закупку строительных работ и действует параллельно со строительными работами.</w:t>
            </w:r>
          </w:p>
        </w:tc>
      </w:tr>
      <w:tr w:rsidR="00282926" w:rsidRPr="00E40AC8" w14:paraId="7B50FF88" w14:textId="77777777" w:rsidTr="009B4802">
        <w:trPr>
          <w:trHeight w:val="501"/>
          <w:jc w:val="center"/>
        </w:trPr>
        <w:tc>
          <w:tcPr>
            <w:tcW w:w="1880" w:type="dxa"/>
            <w:vAlign w:val="center"/>
          </w:tcPr>
          <w:p w14:paraId="3B5170E6" w14:textId="0807BF38" w:rsidR="00282926" w:rsidRDefault="00282926" w:rsidP="00282926">
            <w:pPr>
              <w:jc w:val="center"/>
              <w:rPr>
                <w:rFonts w:ascii="GHEA Grapalat" w:hAnsi="GHEA Grapalat"/>
                <w:sz w:val="20"/>
                <w:lang w:val="hy-AM"/>
              </w:rPr>
            </w:pPr>
            <w:r>
              <w:rPr>
                <w:rFonts w:ascii="GHEA Grapalat" w:hAnsi="GHEA Grapalat"/>
                <w:sz w:val="20"/>
                <w:lang w:val="hy-AM"/>
              </w:rPr>
              <w:lastRenderedPageBreak/>
              <w:t>2</w:t>
            </w:r>
          </w:p>
        </w:tc>
        <w:tc>
          <w:tcPr>
            <w:tcW w:w="1846" w:type="dxa"/>
            <w:shd w:val="clear" w:color="auto" w:fill="auto"/>
            <w:vAlign w:val="center"/>
          </w:tcPr>
          <w:p w14:paraId="3E64F7CE" w14:textId="4913649D" w:rsidR="00282926" w:rsidRDefault="00282926" w:rsidP="00282926">
            <w:pPr>
              <w:ind w:left="145" w:hanging="145"/>
              <w:jc w:val="center"/>
              <w:rPr>
                <w:rFonts w:ascii="GHEA Grapalat" w:hAnsi="GHEA Grapalat"/>
                <w:sz w:val="18"/>
                <w:szCs w:val="18"/>
                <w:lang w:val="hy-AM"/>
              </w:rPr>
            </w:pPr>
            <w:r w:rsidRPr="00282926">
              <w:rPr>
                <w:rFonts w:ascii="GHEA Grapalat" w:hAnsi="GHEA Grapalat"/>
                <w:sz w:val="18"/>
                <w:szCs w:val="18"/>
                <w:lang w:val="hy-AM"/>
              </w:rPr>
              <w:t>71351540/150</w:t>
            </w:r>
          </w:p>
        </w:tc>
        <w:tc>
          <w:tcPr>
            <w:tcW w:w="5049" w:type="dxa"/>
            <w:tcBorders>
              <w:top w:val="single" w:sz="4" w:space="0" w:color="auto"/>
              <w:left w:val="single" w:sz="4" w:space="0" w:color="auto"/>
              <w:bottom w:val="single" w:sz="4" w:space="0" w:color="auto"/>
              <w:right w:val="single" w:sz="4" w:space="0" w:color="auto"/>
            </w:tcBorders>
            <w:shd w:val="clear" w:color="auto" w:fill="auto"/>
            <w:vAlign w:val="center"/>
          </w:tcPr>
          <w:p w14:paraId="1A4B2B83"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50D10CCB"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7EE4972B"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3. Основными обязанностями исполнителя </w:t>
            </w:r>
            <w:r w:rsidRPr="00282926">
              <w:rPr>
                <w:rFonts w:ascii="GHEA Grapalat" w:hAnsi="GHEA Grapalat"/>
                <w:b/>
                <w:bCs/>
                <w:sz w:val="18"/>
                <w:szCs w:val="18"/>
                <w:lang w:val="hy-AM"/>
              </w:rPr>
              <w:lastRenderedPageBreak/>
              <w:t>технического надзора  являются:</w:t>
            </w:r>
          </w:p>
          <w:p w14:paraId="22883B24"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периодически фотографировать состояние объекта строительства от начала до конца строительства;</w:t>
            </w:r>
          </w:p>
          <w:p w14:paraId="5F51AAEB"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обеспечить соответствие  выполняемых  работ  условиям контрактного соглашения, строительным нормам и правилам,</w:t>
            </w:r>
          </w:p>
          <w:p w14:paraId="5B16E737"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18B10DC3"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проверять и утверждать рабочие и исполнительные документы, подготовленные Подрядчиком,</w:t>
            </w:r>
          </w:p>
          <w:p w14:paraId="5B69B114"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00BB31CC"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2872174F"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4B92D00D" w14:textId="78A1C01C"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t xml:space="preserve"> </w:t>
            </w:r>
            <w:r w:rsidRPr="00282926">
              <w:rPr>
                <w:rFonts w:ascii="GHEA Grapalat" w:hAnsi="GHEA Grapalat"/>
                <w:b/>
                <w:bCs/>
                <w:sz w:val="18"/>
                <w:szCs w:val="18"/>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5A4463AE"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lastRenderedPageBreak/>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0CB0FCB4"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7CDB4DD8"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проводить измерения объемов работ и участвовать в составлении и утверждении исполнительных документов,</w:t>
            </w:r>
          </w:p>
          <w:p w14:paraId="04464A1D"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1795EAB8"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измерить работы, которые должны быть выполнены по указанию Заказчика.</w:t>
            </w:r>
          </w:p>
          <w:p w14:paraId="6D5A4073"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Для оказания услуги исполнитель должен иметь лицензию на осуществление технического контроля в области градостроительства и качества строительства-класс 2</w:t>
            </w:r>
          </w:p>
          <w:p w14:paraId="3A67710A"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-Жилые, общественные и производственные сооружения -вставка номер 04</w:t>
            </w:r>
          </w:p>
          <w:p w14:paraId="2D6870D0"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Требования к отчетности:</w:t>
            </w:r>
          </w:p>
          <w:p w14:paraId="1ABCAFC9"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Исполнитель обязан предоставить Заказчику текущие и окончательные отчеты, которые являются документами обоснования протоколовприема-сдачи </w:t>
            </w:r>
            <w:r w:rsidRPr="00282926">
              <w:rPr>
                <w:rFonts w:ascii="GHEA Grapalat" w:hAnsi="GHEA Grapalat"/>
                <w:b/>
                <w:bCs/>
                <w:sz w:val="18"/>
                <w:szCs w:val="18"/>
                <w:lang w:val="hy-AM"/>
              </w:rPr>
              <w:lastRenderedPageBreak/>
              <w:t>услуг.</w:t>
            </w:r>
          </w:p>
          <w:p w14:paraId="53B06BCA"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3223FFF2" w14:textId="77777777" w:rsidR="00282926" w:rsidRPr="00282926"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28361EB" w14:textId="2A1EBF68" w:rsidR="00282926" w:rsidRPr="00CF6E8C" w:rsidRDefault="00282926" w:rsidP="00282926">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4550442B" w14:textId="718C12C6" w:rsidR="00282926" w:rsidRPr="0067689E" w:rsidRDefault="00282926" w:rsidP="00282926">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3354109F" w14:textId="77777777" w:rsidR="00282926" w:rsidRPr="00E40AC8" w:rsidRDefault="00282926" w:rsidP="00282926">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3B0E65ED" w14:textId="25B91CA9" w:rsidR="00282926" w:rsidRDefault="00282926" w:rsidP="00282926">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3268F77C" w14:textId="7C510E91" w:rsidR="00282926" w:rsidRPr="00B86D70" w:rsidRDefault="00282926" w:rsidP="00282926">
            <w:pPr>
              <w:widowControl w:val="0"/>
              <w:spacing w:after="120"/>
              <w:jc w:val="center"/>
              <w:rPr>
                <w:rFonts w:ascii="GHEA Grapalat" w:hAnsi="GHEA Grapalat"/>
                <w:sz w:val="14"/>
                <w:szCs w:val="14"/>
                <w:lang w:val="hy-AM"/>
              </w:rPr>
            </w:pPr>
            <w:r w:rsidRPr="00282926">
              <w:rPr>
                <w:rFonts w:ascii="GHEA Grapalat" w:hAnsi="GHEA Grapalat"/>
                <w:sz w:val="14"/>
                <w:szCs w:val="14"/>
                <w:lang w:val="hy-AM"/>
              </w:rPr>
              <w:t>а/ район Нор Норк</w:t>
            </w:r>
          </w:p>
        </w:tc>
        <w:tc>
          <w:tcPr>
            <w:tcW w:w="1887" w:type="dxa"/>
            <w:tcBorders>
              <w:top w:val="single" w:sz="4" w:space="0" w:color="auto"/>
              <w:left w:val="nil"/>
              <w:bottom w:val="single" w:sz="4" w:space="0" w:color="auto"/>
              <w:right w:val="single" w:sz="4" w:space="0" w:color="auto"/>
            </w:tcBorders>
            <w:shd w:val="clear" w:color="auto" w:fill="auto"/>
            <w:vAlign w:val="center"/>
          </w:tcPr>
          <w:p w14:paraId="7FEB2756" w14:textId="1F2B1590" w:rsidR="00282926" w:rsidRPr="00B86D70" w:rsidRDefault="00282926" w:rsidP="00282926">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t>Договор вступает в силу со дня ратификации договора  на закупку строительных работ и действует параллельно со строительными работами.</w:t>
            </w:r>
          </w:p>
        </w:tc>
      </w:tr>
      <w:tr w:rsidR="00484B2F" w:rsidRPr="00E40AC8" w14:paraId="528A4628" w14:textId="77777777" w:rsidTr="009B4802">
        <w:trPr>
          <w:trHeight w:val="501"/>
          <w:jc w:val="center"/>
        </w:trPr>
        <w:tc>
          <w:tcPr>
            <w:tcW w:w="1880" w:type="dxa"/>
            <w:vAlign w:val="center"/>
          </w:tcPr>
          <w:p w14:paraId="41F48CF6" w14:textId="7D04442E" w:rsidR="00484B2F" w:rsidRDefault="00484B2F" w:rsidP="00484B2F">
            <w:pPr>
              <w:jc w:val="center"/>
              <w:rPr>
                <w:rFonts w:ascii="GHEA Grapalat" w:hAnsi="GHEA Grapalat"/>
                <w:sz w:val="20"/>
                <w:lang w:val="hy-AM"/>
              </w:rPr>
            </w:pPr>
            <w:r>
              <w:rPr>
                <w:rFonts w:ascii="GHEA Grapalat" w:hAnsi="GHEA Grapalat"/>
                <w:sz w:val="20"/>
                <w:lang w:val="hy-AM"/>
              </w:rPr>
              <w:lastRenderedPageBreak/>
              <w:t>3</w:t>
            </w:r>
          </w:p>
        </w:tc>
        <w:tc>
          <w:tcPr>
            <w:tcW w:w="1846" w:type="dxa"/>
            <w:shd w:val="clear" w:color="auto" w:fill="auto"/>
            <w:vAlign w:val="center"/>
          </w:tcPr>
          <w:p w14:paraId="5DD08FD5" w14:textId="003276E9" w:rsidR="00484B2F" w:rsidRDefault="00484B2F" w:rsidP="00484B2F">
            <w:pPr>
              <w:ind w:left="145" w:hanging="145"/>
              <w:jc w:val="center"/>
              <w:rPr>
                <w:rFonts w:ascii="GHEA Grapalat" w:hAnsi="GHEA Grapalat"/>
                <w:sz w:val="18"/>
                <w:szCs w:val="18"/>
                <w:lang w:val="hy-AM"/>
              </w:rPr>
            </w:pPr>
            <w:r w:rsidRPr="00282926">
              <w:rPr>
                <w:rFonts w:ascii="GHEA Grapalat" w:hAnsi="GHEA Grapalat"/>
                <w:sz w:val="18"/>
                <w:szCs w:val="18"/>
                <w:lang w:val="hy-AM"/>
              </w:rPr>
              <w:t>71351540/171</w:t>
            </w:r>
          </w:p>
        </w:tc>
        <w:tc>
          <w:tcPr>
            <w:tcW w:w="5049" w:type="dxa"/>
            <w:tcBorders>
              <w:top w:val="single" w:sz="4" w:space="0" w:color="auto"/>
              <w:left w:val="single" w:sz="4" w:space="0" w:color="auto"/>
              <w:bottom w:val="single" w:sz="4" w:space="0" w:color="auto"/>
              <w:right w:val="single" w:sz="4" w:space="0" w:color="auto"/>
            </w:tcBorders>
            <w:shd w:val="clear" w:color="auto" w:fill="auto"/>
            <w:vAlign w:val="center"/>
          </w:tcPr>
          <w:p w14:paraId="7A8A27BF"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2123C08D"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739EA5EE"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3. Основными обязанностями исполнителя технического надзора  являются:</w:t>
            </w:r>
          </w:p>
          <w:p w14:paraId="28508AF5"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периодически фотографировать состояние объекта строительства от начала до конца строительства;</w:t>
            </w:r>
          </w:p>
          <w:p w14:paraId="34EF9745"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 обеспечить соответствие  выполняемых  работ  условиям контрактного соглашения, строительным </w:t>
            </w:r>
            <w:r w:rsidRPr="00282926">
              <w:rPr>
                <w:rFonts w:ascii="GHEA Grapalat" w:hAnsi="GHEA Grapalat"/>
                <w:b/>
                <w:bCs/>
                <w:sz w:val="18"/>
                <w:szCs w:val="18"/>
                <w:lang w:val="hy-AM"/>
              </w:rPr>
              <w:lastRenderedPageBreak/>
              <w:t>нормам и правилам,</w:t>
            </w:r>
          </w:p>
          <w:p w14:paraId="668B09BB"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7F0138B3"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проверять и утверждать рабочие и исполнительные документы, подготовленные Подрядчиком,</w:t>
            </w:r>
          </w:p>
          <w:p w14:paraId="6CE92F33"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48C4A140"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3A6AF97B"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34F1A65F"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предлагать те действия, которые будут необходимы для сохранения рабочего графика в случае возникновения проблем во время строительства;</w:t>
            </w:r>
          </w:p>
          <w:p w14:paraId="35885750"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A8A78DF"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lastRenderedPageBreak/>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5298F3D"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проводить измерения объемов работ и участвовать в составлении и утверждении исполнительных документов,</w:t>
            </w:r>
          </w:p>
          <w:p w14:paraId="4668D9EC"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3F7D0681"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измерить работы, которые должны быть выполнены по указанию Заказчика.</w:t>
            </w:r>
          </w:p>
          <w:p w14:paraId="3A6F5F8D"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   Для оказания услуги исполнитель должен иметь лицензию на осуществление технического контроля в области градостроительства и качества строительства-класс 2</w:t>
            </w:r>
          </w:p>
          <w:p w14:paraId="5DB17226"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-Жилые, общественные и производственные сооружения -вставка номер 04</w:t>
            </w:r>
          </w:p>
          <w:p w14:paraId="7B74F20B" w14:textId="77777777" w:rsidR="00484B2F" w:rsidRPr="00282926" w:rsidRDefault="00484B2F" w:rsidP="00484B2F">
            <w:pPr>
              <w:widowControl w:val="0"/>
              <w:spacing w:after="120"/>
              <w:jc w:val="both"/>
              <w:rPr>
                <w:rFonts w:ascii="GHEA Grapalat" w:hAnsi="GHEA Grapalat"/>
                <w:b/>
                <w:bCs/>
                <w:sz w:val="18"/>
                <w:szCs w:val="18"/>
                <w:lang w:val="hy-AM"/>
              </w:rPr>
            </w:pPr>
          </w:p>
          <w:p w14:paraId="507692D2"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Требования к отчетности:</w:t>
            </w:r>
          </w:p>
          <w:p w14:paraId="6FEB61D2"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3414A5D5"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Окончательный отчет должен включать копии следующих документов: окончательные исполнительныедокументы, итоговую описательную </w:t>
            </w:r>
            <w:r w:rsidRPr="00282926">
              <w:rPr>
                <w:rFonts w:ascii="GHEA Grapalat" w:hAnsi="GHEA Grapalat"/>
                <w:b/>
                <w:bCs/>
                <w:sz w:val="18"/>
                <w:szCs w:val="18"/>
                <w:lang w:val="hy-AM"/>
              </w:rPr>
              <w:lastRenderedPageBreak/>
              <w:t>справку осуществленных  работ  за весь период строительства, а также  фотографии завершенного строительного объекта.</w:t>
            </w:r>
          </w:p>
          <w:p w14:paraId="172AAFA1" w14:textId="77777777" w:rsidR="00484B2F" w:rsidRPr="00282926"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252ACFBF" w14:textId="5BA05F65" w:rsidR="00484B2F" w:rsidRPr="00CF6E8C" w:rsidRDefault="00484B2F" w:rsidP="00484B2F">
            <w:pPr>
              <w:widowControl w:val="0"/>
              <w:spacing w:after="120"/>
              <w:jc w:val="both"/>
              <w:rPr>
                <w:rFonts w:ascii="GHEA Grapalat" w:hAnsi="GHEA Grapalat"/>
                <w:b/>
                <w:bCs/>
                <w:sz w:val="18"/>
                <w:szCs w:val="18"/>
                <w:lang w:val="hy-AM"/>
              </w:rPr>
            </w:pPr>
            <w:r w:rsidRPr="00282926">
              <w:rPr>
                <w:rFonts w:ascii="GHEA Grapalat" w:hAnsi="GHEA Grapalat"/>
                <w:b/>
                <w:bCs/>
                <w:sz w:val="18"/>
                <w:szCs w:val="18"/>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670A567" w14:textId="3B4C089B" w:rsidR="00484B2F" w:rsidRPr="0067689E" w:rsidRDefault="00484B2F" w:rsidP="00484B2F">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5A866A82" w14:textId="77777777" w:rsidR="00484B2F" w:rsidRPr="00E40AC8" w:rsidRDefault="00484B2F" w:rsidP="00484B2F">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71B0F46F" w14:textId="6EF300B7" w:rsidR="00484B2F" w:rsidRDefault="00484B2F" w:rsidP="00484B2F">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2C9E4627" w14:textId="4656B03F" w:rsidR="00484B2F" w:rsidRPr="00B86D70" w:rsidRDefault="00484B2F" w:rsidP="00484B2F">
            <w:pPr>
              <w:widowControl w:val="0"/>
              <w:spacing w:after="120"/>
              <w:jc w:val="center"/>
              <w:rPr>
                <w:rFonts w:ascii="GHEA Grapalat" w:hAnsi="GHEA Grapalat"/>
                <w:sz w:val="14"/>
                <w:szCs w:val="14"/>
                <w:lang w:val="hy-AM"/>
              </w:rPr>
            </w:pPr>
            <w:r w:rsidRPr="00282926">
              <w:rPr>
                <w:rFonts w:ascii="GHEA Grapalat" w:hAnsi="GHEA Grapalat"/>
                <w:sz w:val="14"/>
                <w:szCs w:val="14"/>
                <w:lang w:val="hy-AM"/>
              </w:rPr>
              <w:t>а/ район Нор Норк   Багреванд 1, Гюликевхян 19, Вильнюс 67/1, а также в парках Наснсни и Крпеян.</w:t>
            </w:r>
          </w:p>
        </w:tc>
        <w:tc>
          <w:tcPr>
            <w:tcW w:w="1887" w:type="dxa"/>
            <w:tcBorders>
              <w:top w:val="single" w:sz="4" w:space="0" w:color="auto"/>
              <w:left w:val="nil"/>
              <w:bottom w:val="single" w:sz="4" w:space="0" w:color="auto"/>
              <w:right w:val="single" w:sz="4" w:space="0" w:color="auto"/>
            </w:tcBorders>
            <w:shd w:val="clear" w:color="auto" w:fill="auto"/>
            <w:vAlign w:val="center"/>
          </w:tcPr>
          <w:p w14:paraId="4EF61B83" w14:textId="22868338" w:rsidR="00484B2F" w:rsidRPr="00B86D70" w:rsidRDefault="00484B2F" w:rsidP="00484B2F">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t>Договор вступает в силу со дня ратификации договора  на закупку строительных работ и действует параллельно со строительными работами.</w:t>
            </w:r>
          </w:p>
        </w:tc>
      </w:tr>
      <w:tr w:rsidR="00484B2F" w:rsidRPr="00E40AC8" w14:paraId="33B33B80" w14:textId="77777777" w:rsidTr="009B730B">
        <w:trPr>
          <w:trHeight w:val="501"/>
          <w:jc w:val="center"/>
        </w:trPr>
        <w:tc>
          <w:tcPr>
            <w:tcW w:w="1880" w:type="dxa"/>
            <w:vAlign w:val="center"/>
          </w:tcPr>
          <w:p w14:paraId="5B6276E1" w14:textId="27B89744" w:rsidR="00484B2F" w:rsidRDefault="00484B2F" w:rsidP="00484B2F">
            <w:pPr>
              <w:jc w:val="center"/>
              <w:rPr>
                <w:rFonts w:ascii="GHEA Grapalat" w:hAnsi="GHEA Grapalat"/>
                <w:sz w:val="20"/>
                <w:lang w:val="hy-AM"/>
              </w:rPr>
            </w:pPr>
            <w:r>
              <w:rPr>
                <w:rFonts w:ascii="GHEA Grapalat" w:hAnsi="GHEA Grapalat"/>
                <w:sz w:val="20"/>
                <w:lang w:val="hy-AM"/>
              </w:rPr>
              <w:lastRenderedPageBreak/>
              <w:t>4</w:t>
            </w:r>
          </w:p>
        </w:tc>
        <w:tc>
          <w:tcPr>
            <w:tcW w:w="1846" w:type="dxa"/>
            <w:shd w:val="clear" w:color="auto" w:fill="auto"/>
            <w:vAlign w:val="center"/>
          </w:tcPr>
          <w:p w14:paraId="6B77744C" w14:textId="3E7EB2D4" w:rsidR="00484B2F" w:rsidRDefault="00484B2F" w:rsidP="00484B2F">
            <w:pPr>
              <w:ind w:left="145" w:hanging="145"/>
              <w:jc w:val="center"/>
              <w:rPr>
                <w:rFonts w:ascii="GHEA Grapalat" w:hAnsi="GHEA Grapalat"/>
                <w:sz w:val="18"/>
                <w:szCs w:val="18"/>
                <w:lang w:val="hy-AM"/>
              </w:rPr>
            </w:pPr>
            <w:r w:rsidRPr="00484B2F">
              <w:rPr>
                <w:rFonts w:ascii="GHEA Grapalat" w:hAnsi="GHEA Grapalat"/>
                <w:sz w:val="18"/>
                <w:szCs w:val="18"/>
                <w:lang w:val="hy-AM"/>
              </w:rPr>
              <w:t>71351540/151</w:t>
            </w:r>
          </w:p>
        </w:tc>
        <w:tc>
          <w:tcPr>
            <w:tcW w:w="5049" w:type="dxa"/>
            <w:tcBorders>
              <w:top w:val="single" w:sz="4" w:space="0" w:color="auto"/>
              <w:left w:val="single" w:sz="4" w:space="0" w:color="auto"/>
              <w:right w:val="single" w:sz="4" w:space="0" w:color="auto"/>
            </w:tcBorders>
            <w:shd w:val="clear" w:color="auto" w:fill="auto"/>
            <w:vAlign w:val="center"/>
          </w:tcPr>
          <w:p w14:paraId="3A1DBE60"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221D4E54"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5952C41B"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3. Основными обязанностями исполнителя технического надзора  являются:</w:t>
            </w:r>
          </w:p>
          <w:p w14:paraId="573A269C"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периодически фотографировать состояние объекта строительства от начала до конца строительства;</w:t>
            </w:r>
          </w:p>
          <w:p w14:paraId="6CE8109A"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обеспечить соответствие  выполняемых  работ  условиям контрактного соглашения, строительным нормам и правилам,</w:t>
            </w:r>
          </w:p>
          <w:p w14:paraId="1DD1CD4C"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14BD9F13"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lastRenderedPageBreak/>
              <w:t>• проверять и утверждать рабочие и исполнительные документы, подготовленные Подрядчиком,</w:t>
            </w:r>
          </w:p>
          <w:p w14:paraId="498C53CC"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2777A648"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3432E496"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17FDCB11" w14:textId="09E84183"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t xml:space="preserve"> </w:t>
            </w:r>
            <w:r w:rsidRPr="00484B2F">
              <w:rPr>
                <w:rFonts w:ascii="GHEA Grapalat" w:hAnsi="GHEA Grapalat"/>
                <w:b/>
                <w:bCs/>
                <w:sz w:val="18"/>
                <w:szCs w:val="18"/>
                <w:lang w:val="hy-AM"/>
              </w:rPr>
              <w:t>исполнительных документов,</w:t>
            </w:r>
          </w:p>
          <w:p w14:paraId="7E6403AB"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5DEDB5AC"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измерить работы, которые должны быть выполнены по указанию Заказчика.</w:t>
            </w:r>
          </w:p>
          <w:p w14:paraId="035F7FC0"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 Для оказания услуги исполнитель должен иметь лицензию на </w:t>
            </w:r>
            <w:r w:rsidRPr="00484B2F">
              <w:rPr>
                <w:rFonts w:ascii="GHEA Grapalat" w:hAnsi="GHEA Grapalat"/>
                <w:b/>
                <w:bCs/>
                <w:sz w:val="18"/>
                <w:szCs w:val="18"/>
                <w:lang w:val="hy-AM"/>
              </w:rPr>
              <w:lastRenderedPageBreak/>
              <w:t>осуществление технического контроля в области градостроительства и качества строительства-класс 2</w:t>
            </w:r>
          </w:p>
          <w:p w14:paraId="01B48A52"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-Жилые, общественные и производственные сооружения -вставка номер 04</w:t>
            </w:r>
          </w:p>
          <w:p w14:paraId="062B2DA8"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Требования к отчетности:</w:t>
            </w:r>
          </w:p>
          <w:p w14:paraId="41832C8C"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6050CF44"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172C3B26"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06F37F9D" w14:textId="65A134E8"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r>
              <w:t xml:space="preserve"> </w:t>
            </w:r>
            <w:r w:rsidRPr="00484B2F">
              <w:rPr>
                <w:rFonts w:ascii="GHEA Grapalat" w:hAnsi="GHEA Grapalat"/>
                <w:b/>
                <w:bCs/>
                <w:sz w:val="18"/>
                <w:szCs w:val="18"/>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467356C4"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51D487E6" w14:textId="77777777" w:rsidR="00484B2F" w:rsidRPr="00484B2F"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xml:space="preserve">• выполнять необходимые ежедневные записи, необходимые для контроля выполненияконтракта </w:t>
            </w:r>
            <w:r w:rsidRPr="00484B2F">
              <w:rPr>
                <w:rFonts w:ascii="GHEA Grapalat" w:hAnsi="GHEA Grapalat"/>
                <w:b/>
                <w:bCs/>
                <w:sz w:val="18"/>
                <w:szCs w:val="18"/>
                <w:lang w:val="hy-AM"/>
              </w:rPr>
              <w:lastRenderedPageBreak/>
              <w:t>(включая рабочие сертификаты и другие необходимые документы);</w:t>
            </w:r>
          </w:p>
          <w:p w14:paraId="60B56A4A" w14:textId="616E7591" w:rsidR="00484B2F" w:rsidRPr="00CF6E8C" w:rsidRDefault="00484B2F" w:rsidP="00484B2F">
            <w:pPr>
              <w:widowControl w:val="0"/>
              <w:spacing w:after="120"/>
              <w:jc w:val="both"/>
              <w:rPr>
                <w:rFonts w:ascii="GHEA Grapalat" w:hAnsi="GHEA Grapalat"/>
                <w:b/>
                <w:bCs/>
                <w:sz w:val="18"/>
                <w:szCs w:val="18"/>
                <w:lang w:val="hy-AM"/>
              </w:rPr>
            </w:pPr>
            <w:r w:rsidRPr="00484B2F">
              <w:rPr>
                <w:rFonts w:ascii="GHEA Grapalat" w:hAnsi="GHEA Grapalat"/>
                <w:b/>
                <w:bCs/>
                <w:sz w:val="18"/>
                <w:szCs w:val="18"/>
                <w:lang w:val="hy-AM"/>
              </w:rPr>
              <w:t>• проводить измерения объемов работ и участвовать в составлении и утверждении</w:t>
            </w:r>
          </w:p>
        </w:tc>
        <w:tc>
          <w:tcPr>
            <w:tcW w:w="1179" w:type="dxa"/>
            <w:tcBorders>
              <w:top w:val="single" w:sz="4" w:space="0" w:color="auto"/>
              <w:left w:val="single" w:sz="4" w:space="0" w:color="auto"/>
              <w:bottom w:val="single" w:sz="4" w:space="0" w:color="auto"/>
              <w:right w:val="single" w:sz="4" w:space="0" w:color="auto"/>
            </w:tcBorders>
            <w:vAlign w:val="center"/>
          </w:tcPr>
          <w:p w14:paraId="2ABB7B44" w14:textId="5DD98058" w:rsidR="00484B2F" w:rsidRPr="0067689E" w:rsidRDefault="00484B2F" w:rsidP="00484B2F">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7574A622" w14:textId="77777777" w:rsidR="00484B2F" w:rsidRPr="00E40AC8" w:rsidRDefault="00484B2F" w:rsidP="00484B2F">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17165CAB" w14:textId="7C1D998A" w:rsidR="00484B2F" w:rsidRDefault="00484B2F" w:rsidP="00484B2F">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4FEDB867" w14:textId="1E6321ED" w:rsidR="00484B2F" w:rsidRPr="00B86D70" w:rsidRDefault="00484B2F" w:rsidP="00484B2F">
            <w:pPr>
              <w:widowControl w:val="0"/>
              <w:spacing w:after="120"/>
              <w:jc w:val="center"/>
              <w:rPr>
                <w:rFonts w:ascii="GHEA Grapalat" w:hAnsi="GHEA Grapalat"/>
                <w:sz w:val="14"/>
                <w:szCs w:val="14"/>
                <w:lang w:val="hy-AM"/>
              </w:rPr>
            </w:pPr>
            <w:r w:rsidRPr="00484B2F">
              <w:rPr>
                <w:rFonts w:ascii="GHEA Grapalat" w:hAnsi="GHEA Grapalat"/>
                <w:sz w:val="14"/>
                <w:szCs w:val="14"/>
                <w:lang w:val="hy-AM"/>
              </w:rPr>
              <w:t>а/ район Нор Норк</w:t>
            </w:r>
          </w:p>
        </w:tc>
        <w:tc>
          <w:tcPr>
            <w:tcW w:w="1887" w:type="dxa"/>
            <w:tcBorders>
              <w:top w:val="single" w:sz="4" w:space="0" w:color="auto"/>
              <w:left w:val="nil"/>
              <w:right w:val="single" w:sz="4" w:space="0" w:color="auto"/>
            </w:tcBorders>
            <w:shd w:val="clear" w:color="auto" w:fill="auto"/>
            <w:vAlign w:val="center"/>
          </w:tcPr>
          <w:p w14:paraId="6DC82EAB" w14:textId="348410CC" w:rsidR="00484B2F" w:rsidRPr="00B86D70" w:rsidRDefault="00484B2F" w:rsidP="00484B2F">
            <w:pPr>
              <w:widowControl w:val="0"/>
              <w:spacing w:after="120"/>
              <w:jc w:val="center"/>
              <w:rPr>
                <w:rFonts w:ascii="GHEA Grapalat" w:hAnsi="GHEA Grapalat"/>
                <w:sz w:val="14"/>
                <w:szCs w:val="14"/>
                <w:lang w:val="hy-AM"/>
              </w:rPr>
            </w:pPr>
            <w:r w:rsidRPr="00484B2F">
              <w:rPr>
                <w:rFonts w:ascii="GHEA Grapalat" w:hAnsi="GHEA Grapalat"/>
                <w:sz w:val="14"/>
                <w:szCs w:val="14"/>
                <w:lang w:val="hy-AM"/>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1709"/>
        <w:gridCol w:w="527"/>
        <w:gridCol w:w="233"/>
        <w:gridCol w:w="449"/>
        <w:gridCol w:w="813"/>
        <w:gridCol w:w="563"/>
        <w:gridCol w:w="569"/>
        <w:gridCol w:w="616"/>
        <w:gridCol w:w="644"/>
        <w:gridCol w:w="601"/>
        <w:gridCol w:w="88"/>
        <w:gridCol w:w="523"/>
        <w:gridCol w:w="768"/>
        <w:gridCol w:w="526"/>
        <w:gridCol w:w="824"/>
        <w:gridCol w:w="683"/>
        <w:gridCol w:w="1386"/>
      </w:tblGrid>
      <w:tr w:rsidR="00D54B46" w:rsidRPr="00F412AC" w14:paraId="362EDA8D" w14:textId="77777777" w:rsidTr="00B86D70">
        <w:trPr>
          <w:trHeight w:val="242"/>
          <w:jc w:val="center"/>
        </w:trPr>
        <w:tc>
          <w:tcPr>
            <w:tcW w:w="14349" w:type="dxa"/>
            <w:gridSpan w:val="19"/>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CF6583" w:rsidRPr="00F412AC" w14:paraId="4B037055" w14:textId="77777777" w:rsidTr="00B86D70">
        <w:trPr>
          <w:trHeight w:val="620"/>
          <w:jc w:val="center"/>
        </w:trPr>
        <w:tc>
          <w:tcPr>
            <w:tcW w:w="1207" w:type="dxa"/>
            <w:vMerge w:val="restart"/>
            <w:vAlign w:val="center"/>
          </w:tcPr>
          <w:p w14:paraId="3E832C2A"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Merge w:val="restart"/>
            <w:vAlign w:val="center"/>
          </w:tcPr>
          <w:p w14:paraId="49421209"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gridSpan w:val="2"/>
            <w:vMerge w:val="restart"/>
            <w:vAlign w:val="center"/>
          </w:tcPr>
          <w:p w14:paraId="06BAC7C1"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5"/>
            <w:vAlign w:val="center"/>
          </w:tcPr>
          <w:p w14:paraId="468DDA7B" w14:textId="77777777" w:rsidR="00CF6583" w:rsidRPr="00CA2754" w:rsidRDefault="00CF6583"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CF6583" w:rsidRPr="00F412AC" w14:paraId="3A51ECA1" w14:textId="77777777" w:rsidTr="00B86D70">
        <w:trPr>
          <w:trHeight w:val="742"/>
          <w:jc w:val="center"/>
        </w:trPr>
        <w:tc>
          <w:tcPr>
            <w:tcW w:w="1207" w:type="dxa"/>
            <w:vMerge/>
          </w:tcPr>
          <w:p w14:paraId="5DF949F0" w14:textId="77777777" w:rsidR="00CF6583" w:rsidRPr="00E40AC8" w:rsidRDefault="00CF6583" w:rsidP="00EA35BC">
            <w:pPr>
              <w:widowControl w:val="0"/>
              <w:spacing w:after="120"/>
              <w:jc w:val="center"/>
              <w:rPr>
                <w:rFonts w:ascii="GHEA Grapalat" w:hAnsi="GHEA Grapalat"/>
                <w:sz w:val="20"/>
              </w:rPr>
            </w:pPr>
          </w:p>
        </w:tc>
        <w:tc>
          <w:tcPr>
            <w:tcW w:w="1620" w:type="dxa"/>
            <w:vMerge/>
          </w:tcPr>
          <w:p w14:paraId="3F966CF4" w14:textId="77777777" w:rsidR="00CF6583" w:rsidRPr="00E40AC8" w:rsidRDefault="00CF6583" w:rsidP="00EA35BC">
            <w:pPr>
              <w:widowControl w:val="0"/>
              <w:spacing w:after="120"/>
              <w:jc w:val="center"/>
              <w:rPr>
                <w:rFonts w:ascii="GHEA Grapalat" w:hAnsi="GHEA Grapalat"/>
                <w:sz w:val="20"/>
              </w:rPr>
            </w:pPr>
          </w:p>
        </w:tc>
        <w:tc>
          <w:tcPr>
            <w:tcW w:w="2236" w:type="dxa"/>
            <w:gridSpan w:val="2"/>
            <w:vMerge/>
          </w:tcPr>
          <w:p w14:paraId="08DEB4A5" w14:textId="77777777" w:rsidR="00CF6583" w:rsidRPr="00F412AC" w:rsidRDefault="00CF6583" w:rsidP="00EA35BC">
            <w:pPr>
              <w:widowControl w:val="0"/>
              <w:spacing w:after="120"/>
              <w:jc w:val="center"/>
              <w:rPr>
                <w:rFonts w:ascii="GHEA Grapalat" w:hAnsi="GHEA Grapalat"/>
                <w:sz w:val="16"/>
              </w:rPr>
            </w:pPr>
          </w:p>
        </w:tc>
        <w:tc>
          <w:tcPr>
            <w:tcW w:w="682" w:type="dxa"/>
            <w:gridSpan w:val="2"/>
            <w:vAlign w:val="center"/>
          </w:tcPr>
          <w:p w14:paraId="62C4D5E9" w14:textId="77777777" w:rsidR="00CF6583" w:rsidRPr="00F412AC" w:rsidRDefault="00CF6583"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CF6583" w:rsidRPr="00F412AC" w:rsidRDefault="00CF6583"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CF6583" w:rsidRPr="00F412AC" w:rsidRDefault="00CF6583"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CF6583" w:rsidRPr="00F412AC" w:rsidRDefault="00CF6583"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16" w:type="dxa"/>
            <w:vAlign w:val="center"/>
          </w:tcPr>
          <w:p w14:paraId="6BD7CE31" w14:textId="77777777" w:rsidR="00CF6583" w:rsidRPr="00F412AC" w:rsidRDefault="00CF6583"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644" w:type="dxa"/>
            <w:vAlign w:val="center"/>
          </w:tcPr>
          <w:p w14:paraId="510E1786" w14:textId="77777777" w:rsidR="00CF6583" w:rsidRPr="00F412AC" w:rsidRDefault="00CF6583"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CF6583" w:rsidRPr="00F412AC" w:rsidRDefault="00CF6583"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gridSpan w:val="2"/>
            <w:vAlign w:val="center"/>
          </w:tcPr>
          <w:p w14:paraId="0F2B3156" w14:textId="77777777" w:rsidR="00CF6583" w:rsidRPr="00F412AC" w:rsidRDefault="00CF6583"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CF6583" w:rsidRPr="00F412AC" w:rsidRDefault="00CF6583"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26" w:type="dxa"/>
            <w:vAlign w:val="center"/>
          </w:tcPr>
          <w:p w14:paraId="18DA3205" w14:textId="77777777" w:rsidR="00CF6583" w:rsidRPr="00F412AC" w:rsidRDefault="00CF6583"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CF6583" w:rsidRPr="00F412AC" w:rsidRDefault="00CF6583"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CF6583" w:rsidRPr="00F412AC" w:rsidRDefault="00CF6583"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CF6583" w:rsidRPr="00CA2754" w:rsidRDefault="00CF6583"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9B4802" w:rsidRPr="00F412AC" w14:paraId="2F969307" w14:textId="77777777" w:rsidTr="00B86D70">
        <w:trPr>
          <w:trHeight w:val="363"/>
          <w:jc w:val="center"/>
        </w:trPr>
        <w:tc>
          <w:tcPr>
            <w:tcW w:w="1207" w:type="dxa"/>
            <w:vAlign w:val="center"/>
          </w:tcPr>
          <w:p w14:paraId="126B74ED" w14:textId="77777777" w:rsidR="009B4802" w:rsidRDefault="009B4802" w:rsidP="009B4802">
            <w:pPr>
              <w:jc w:val="center"/>
              <w:rPr>
                <w:rFonts w:ascii="GHEA Grapalat" w:hAnsi="GHEA Grapalat"/>
                <w:sz w:val="20"/>
                <w:lang w:val="hy-AM"/>
              </w:rPr>
            </w:pPr>
          </w:p>
          <w:p w14:paraId="4C669AE1" w14:textId="3F7170C7" w:rsidR="009B4802" w:rsidRPr="00F566BF" w:rsidRDefault="009B4802" w:rsidP="009B4802">
            <w:pPr>
              <w:jc w:val="center"/>
              <w:rPr>
                <w:rFonts w:ascii="GHEA Grapalat" w:hAnsi="GHEA Grapalat"/>
                <w:sz w:val="20"/>
                <w:lang w:val="es-ES"/>
              </w:rPr>
            </w:pPr>
            <w:r>
              <w:rPr>
                <w:rFonts w:ascii="GHEA Grapalat" w:hAnsi="GHEA Grapalat"/>
                <w:sz w:val="20"/>
                <w:lang w:val="hy-AM"/>
              </w:rPr>
              <w:t>1</w:t>
            </w:r>
          </w:p>
        </w:tc>
        <w:tc>
          <w:tcPr>
            <w:tcW w:w="1620" w:type="dxa"/>
            <w:shd w:val="clear" w:color="auto" w:fill="auto"/>
            <w:vAlign w:val="center"/>
          </w:tcPr>
          <w:p w14:paraId="6FF50959" w14:textId="77777777" w:rsidR="009B4802" w:rsidRPr="00770983" w:rsidRDefault="009B4802" w:rsidP="009B4802">
            <w:pPr>
              <w:ind w:left="145" w:hanging="145"/>
              <w:jc w:val="center"/>
              <w:rPr>
                <w:rFonts w:ascii="GHEA Grapalat" w:hAnsi="GHEA Grapalat"/>
                <w:sz w:val="18"/>
                <w:szCs w:val="18"/>
                <w:lang w:val="hy-AM"/>
              </w:rPr>
            </w:pPr>
            <w:r w:rsidRPr="00F00E6F">
              <w:rPr>
                <w:rFonts w:ascii="GHEA Grapalat" w:hAnsi="GHEA Grapalat"/>
                <w:sz w:val="18"/>
                <w:szCs w:val="18"/>
                <w:lang w:val="hy-AM"/>
              </w:rPr>
              <w:t>71351540/118</w:t>
            </w:r>
          </w:p>
          <w:p w14:paraId="17508A79" w14:textId="7E006379" w:rsidR="009B4802" w:rsidRPr="00CF6E8C" w:rsidRDefault="009B4802" w:rsidP="009B4802">
            <w:pPr>
              <w:jc w:val="center"/>
              <w:rPr>
                <w:rFonts w:ascii="GHEA Grapalat" w:hAnsi="GHEA Grapalat"/>
                <w:sz w:val="20"/>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5C4F4694" w:rsidR="009B4802" w:rsidRPr="00B86D70" w:rsidRDefault="009B4802" w:rsidP="009B4802">
            <w:pPr>
              <w:jc w:val="center"/>
              <w:rPr>
                <w:rFonts w:ascii="GHEA Grapalat" w:hAnsi="GHEA Grapalat"/>
                <w:sz w:val="18"/>
                <w:szCs w:val="18"/>
                <w:lang w:val="hy-AM"/>
              </w:rPr>
            </w:pPr>
            <w:r w:rsidRPr="009B4802">
              <w:rPr>
                <w:rFonts w:ascii="GHEA Grapalat" w:hAnsi="GHEA Grapalat"/>
                <w:b/>
                <w:bCs/>
              </w:rPr>
              <w:t xml:space="preserve">Консультационные услуги по техническому контролю качества текущих работ по ремонту уличных </w:t>
            </w:r>
            <w:r w:rsidRPr="009B4802">
              <w:rPr>
                <w:rFonts w:ascii="GHEA Grapalat" w:hAnsi="GHEA Grapalat"/>
                <w:b/>
                <w:bCs/>
              </w:rPr>
              <w:lastRenderedPageBreak/>
              <w:t>бордюров в административном районе Нор Норк города Еревана</w:t>
            </w:r>
          </w:p>
        </w:tc>
        <w:tc>
          <w:tcPr>
            <w:tcW w:w="682" w:type="dxa"/>
            <w:gridSpan w:val="2"/>
            <w:vAlign w:val="center"/>
          </w:tcPr>
          <w:p w14:paraId="45EA2E05" w14:textId="77477AE3" w:rsidR="009B4802" w:rsidRPr="00A42C01" w:rsidRDefault="009B4802" w:rsidP="009B4802">
            <w:pPr>
              <w:widowControl w:val="0"/>
              <w:spacing w:after="120"/>
              <w:jc w:val="center"/>
              <w:rPr>
                <w:rFonts w:ascii="GHEA Grapalat" w:hAnsi="GHEA Grapalat"/>
                <w:sz w:val="20"/>
              </w:rPr>
            </w:pPr>
            <w:r w:rsidRPr="00F566BF">
              <w:rPr>
                <w:rFonts w:ascii="GHEA Grapalat" w:hAnsi="GHEA Grapalat"/>
                <w:sz w:val="20"/>
                <w:lang w:val="pt-BR"/>
              </w:rPr>
              <w:lastRenderedPageBreak/>
              <w:t>... %</w:t>
            </w:r>
          </w:p>
        </w:tc>
        <w:tc>
          <w:tcPr>
            <w:tcW w:w="813" w:type="dxa"/>
            <w:vAlign w:val="center"/>
          </w:tcPr>
          <w:p w14:paraId="43F44025" w14:textId="6945A162" w:rsidR="009B4802" w:rsidRPr="00F412AC" w:rsidRDefault="009B4802" w:rsidP="009B4802">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39C9058B" w:rsidR="009B4802" w:rsidRPr="00F412AC" w:rsidRDefault="009B4802" w:rsidP="009B4802">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7503E233" w:rsidR="009B4802" w:rsidRPr="00F412AC" w:rsidRDefault="009B4802" w:rsidP="009B4802">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6" w:type="dxa"/>
            <w:vAlign w:val="center"/>
          </w:tcPr>
          <w:p w14:paraId="64F12FE8" w14:textId="5E9355EB" w:rsidR="009B4802" w:rsidRPr="00F412AC" w:rsidRDefault="009B4802" w:rsidP="009B4802">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44" w:type="dxa"/>
            <w:vAlign w:val="center"/>
          </w:tcPr>
          <w:p w14:paraId="13C7C97A" w14:textId="14AA4350" w:rsidR="009B4802" w:rsidRPr="00F412AC" w:rsidRDefault="009B4802" w:rsidP="009B4802">
            <w:pPr>
              <w:widowControl w:val="0"/>
              <w:spacing w:after="120"/>
              <w:jc w:val="center"/>
              <w:rPr>
                <w:rFonts w:ascii="GHEA Grapalat" w:hAnsi="GHEA Grapalat" w:cs="Arial"/>
                <w:sz w:val="16"/>
              </w:rPr>
            </w:pPr>
            <w:r>
              <w:rPr>
                <w:rFonts w:ascii="GHEA Grapalat" w:hAnsi="GHEA Grapalat"/>
                <w:sz w:val="20"/>
                <w:lang w:val="pt-BR"/>
              </w:rPr>
              <w:t>50</w:t>
            </w:r>
            <w:r w:rsidRPr="00504374">
              <w:rPr>
                <w:rFonts w:ascii="GHEA Grapalat" w:hAnsi="GHEA Grapalat"/>
                <w:sz w:val="20"/>
                <w:lang w:val="pt-BR"/>
              </w:rPr>
              <w:t>%</w:t>
            </w:r>
          </w:p>
        </w:tc>
        <w:tc>
          <w:tcPr>
            <w:tcW w:w="601" w:type="dxa"/>
            <w:vAlign w:val="center"/>
          </w:tcPr>
          <w:p w14:paraId="7288F9E6" w14:textId="082561E3" w:rsidR="009B4802" w:rsidRPr="00F412AC" w:rsidRDefault="009B4802" w:rsidP="009B4802">
            <w:pPr>
              <w:widowControl w:val="0"/>
              <w:spacing w:after="120"/>
              <w:jc w:val="center"/>
              <w:rPr>
                <w:rFonts w:ascii="GHEA Grapalat" w:hAnsi="GHEA Grapalat" w:cs="Arial"/>
                <w:sz w:val="16"/>
              </w:rPr>
            </w:pPr>
            <w:r w:rsidRPr="00504374">
              <w:rPr>
                <w:rFonts w:ascii="GHEA Grapalat" w:hAnsi="GHEA Grapalat"/>
                <w:sz w:val="20"/>
                <w:lang w:val="pt-BR"/>
              </w:rPr>
              <w:t>100%</w:t>
            </w:r>
          </w:p>
        </w:tc>
        <w:tc>
          <w:tcPr>
            <w:tcW w:w="611" w:type="dxa"/>
            <w:gridSpan w:val="2"/>
            <w:vAlign w:val="center"/>
          </w:tcPr>
          <w:p w14:paraId="0BE7EFAF" w14:textId="44D9CF49" w:rsidR="009B4802" w:rsidRPr="00F412AC" w:rsidRDefault="009B4802" w:rsidP="009B4802">
            <w:pPr>
              <w:widowControl w:val="0"/>
              <w:spacing w:after="120"/>
              <w:jc w:val="center"/>
              <w:rPr>
                <w:rFonts w:ascii="GHEA Grapalat" w:hAnsi="GHEA Grapalat" w:cs="Arial"/>
                <w:sz w:val="16"/>
              </w:rPr>
            </w:pPr>
            <w:r w:rsidRPr="00504374">
              <w:rPr>
                <w:rFonts w:ascii="GHEA Grapalat" w:hAnsi="GHEA Grapalat"/>
                <w:sz w:val="20"/>
                <w:lang w:val="pt-BR"/>
              </w:rPr>
              <w:t>100%</w:t>
            </w:r>
          </w:p>
        </w:tc>
        <w:tc>
          <w:tcPr>
            <w:tcW w:w="768" w:type="dxa"/>
            <w:vAlign w:val="center"/>
          </w:tcPr>
          <w:p w14:paraId="5BE2BB41" w14:textId="4A49504E" w:rsidR="009B4802" w:rsidRPr="00F412AC" w:rsidRDefault="009B4802" w:rsidP="009B4802">
            <w:pPr>
              <w:widowControl w:val="0"/>
              <w:spacing w:after="120"/>
              <w:jc w:val="center"/>
              <w:rPr>
                <w:rFonts w:ascii="GHEA Grapalat" w:hAnsi="GHEA Grapalat" w:cs="Arial"/>
                <w:sz w:val="16"/>
              </w:rPr>
            </w:pPr>
            <w:r w:rsidRPr="00504374">
              <w:rPr>
                <w:rFonts w:ascii="GHEA Grapalat" w:hAnsi="GHEA Grapalat"/>
                <w:sz w:val="20"/>
                <w:lang w:val="pt-BR"/>
              </w:rPr>
              <w:t>100%</w:t>
            </w:r>
          </w:p>
        </w:tc>
        <w:tc>
          <w:tcPr>
            <w:tcW w:w="526" w:type="dxa"/>
            <w:vAlign w:val="center"/>
          </w:tcPr>
          <w:p w14:paraId="24368CAC" w14:textId="3E49DD4B" w:rsidR="009B4802" w:rsidRPr="00F412AC" w:rsidRDefault="009B4802" w:rsidP="009B4802">
            <w:pPr>
              <w:widowControl w:val="0"/>
              <w:spacing w:after="120"/>
              <w:jc w:val="center"/>
              <w:rPr>
                <w:rFonts w:ascii="GHEA Grapalat" w:hAnsi="GHEA Grapalat" w:cs="Arial"/>
                <w:sz w:val="16"/>
              </w:rPr>
            </w:pPr>
            <w:r w:rsidRPr="00504374">
              <w:rPr>
                <w:rFonts w:ascii="GHEA Grapalat" w:hAnsi="GHEA Grapalat"/>
                <w:sz w:val="20"/>
                <w:lang w:val="pt-BR"/>
              </w:rPr>
              <w:t>100%</w:t>
            </w:r>
          </w:p>
        </w:tc>
        <w:tc>
          <w:tcPr>
            <w:tcW w:w="824" w:type="dxa"/>
            <w:vAlign w:val="center"/>
          </w:tcPr>
          <w:p w14:paraId="5BBF7714" w14:textId="566B1FCE" w:rsidR="009B4802" w:rsidRPr="00F412AC" w:rsidRDefault="009B4802" w:rsidP="009B4802">
            <w:pPr>
              <w:widowControl w:val="0"/>
              <w:spacing w:after="120"/>
              <w:jc w:val="center"/>
              <w:rPr>
                <w:rFonts w:ascii="GHEA Grapalat" w:hAnsi="GHEA Grapalat" w:cs="Arial"/>
                <w:sz w:val="16"/>
              </w:rPr>
            </w:pPr>
            <w:r w:rsidRPr="00504374">
              <w:rPr>
                <w:rFonts w:ascii="GHEA Grapalat" w:hAnsi="GHEA Grapalat"/>
                <w:sz w:val="20"/>
                <w:lang w:val="pt-BR"/>
              </w:rPr>
              <w:t>100%</w:t>
            </w:r>
          </w:p>
        </w:tc>
        <w:tc>
          <w:tcPr>
            <w:tcW w:w="683" w:type="dxa"/>
            <w:vAlign w:val="center"/>
          </w:tcPr>
          <w:p w14:paraId="5B4816E0" w14:textId="0A569681" w:rsidR="009B4802" w:rsidRPr="00F412AC" w:rsidRDefault="009B4802" w:rsidP="009B4802">
            <w:pPr>
              <w:widowControl w:val="0"/>
              <w:spacing w:after="120"/>
              <w:jc w:val="center"/>
              <w:rPr>
                <w:rFonts w:ascii="GHEA Grapalat" w:hAnsi="GHEA Grapalat" w:cs="Arial"/>
                <w:sz w:val="16"/>
              </w:rPr>
            </w:pPr>
            <w:r w:rsidRPr="00504374">
              <w:rPr>
                <w:rFonts w:ascii="GHEA Grapalat" w:hAnsi="GHEA Grapalat"/>
                <w:sz w:val="20"/>
                <w:lang w:val="pt-BR"/>
              </w:rPr>
              <w:t>100%</w:t>
            </w:r>
          </w:p>
        </w:tc>
        <w:tc>
          <w:tcPr>
            <w:tcW w:w="1386" w:type="dxa"/>
            <w:vAlign w:val="center"/>
          </w:tcPr>
          <w:p w14:paraId="77A27CB1" w14:textId="2AE31213" w:rsidR="009B4802" w:rsidRPr="00F412AC" w:rsidRDefault="009B4802" w:rsidP="009B4802">
            <w:pPr>
              <w:widowControl w:val="0"/>
              <w:spacing w:after="120"/>
              <w:jc w:val="center"/>
              <w:rPr>
                <w:rFonts w:ascii="GHEA Grapalat" w:hAnsi="GHEA Grapalat"/>
                <w:b/>
                <w:sz w:val="16"/>
              </w:rPr>
            </w:pPr>
            <w:r w:rsidRPr="00504374">
              <w:rPr>
                <w:rFonts w:ascii="GHEA Grapalat" w:hAnsi="GHEA Grapalat"/>
                <w:sz w:val="20"/>
                <w:lang w:val="pt-BR"/>
              </w:rPr>
              <w:t>100%</w:t>
            </w:r>
          </w:p>
        </w:tc>
      </w:tr>
      <w:tr w:rsidR="009B4802" w:rsidRPr="00F412AC" w14:paraId="1CEDB8F2" w14:textId="77777777" w:rsidTr="00B86D70">
        <w:trPr>
          <w:trHeight w:val="363"/>
          <w:jc w:val="center"/>
        </w:trPr>
        <w:tc>
          <w:tcPr>
            <w:tcW w:w="1207" w:type="dxa"/>
            <w:vAlign w:val="center"/>
          </w:tcPr>
          <w:p w14:paraId="3D780CD3" w14:textId="267486DB" w:rsidR="009B4802" w:rsidRDefault="009B4802" w:rsidP="009B4802">
            <w:pPr>
              <w:jc w:val="center"/>
              <w:rPr>
                <w:rFonts w:ascii="GHEA Grapalat" w:hAnsi="GHEA Grapalat"/>
                <w:sz w:val="20"/>
                <w:lang w:val="hy-AM"/>
              </w:rPr>
            </w:pPr>
            <w:r>
              <w:rPr>
                <w:rFonts w:ascii="GHEA Grapalat" w:hAnsi="GHEA Grapalat"/>
                <w:sz w:val="20"/>
                <w:lang w:val="hy-AM"/>
              </w:rPr>
              <w:t>2</w:t>
            </w:r>
          </w:p>
        </w:tc>
        <w:tc>
          <w:tcPr>
            <w:tcW w:w="1620" w:type="dxa"/>
            <w:shd w:val="clear" w:color="auto" w:fill="auto"/>
            <w:vAlign w:val="center"/>
          </w:tcPr>
          <w:p w14:paraId="4190E1FB" w14:textId="5F664C35" w:rsidR="009B4802" w:rsidRDefault="009B4802" w:rsidP="009B4802">
            <w:pPr>
              <w:ind w:left="145" w:hanging="145"/>
              <w:jc w:val="center"/>
              <w:rPr>
                <w:rFonts w:ascii="GHEA Grapalat" w:hAnsi="GHEA Grapalat"/>
                <w:sz w:val="18"/>
                <w:szCs w:val="18"/>
                <w:lang w:val="hy-AM"/>
              </w:rPr>
            </w:pPr>
            <w:r w:rsidRPr="00F00E6F">
              <w:rPr>
                <w:rFonts w:ascii="GHEA Grapalat" w:hAnsi="GHEA Grapalat"/>
                <w:sz w:val="18"/>
                <w:szCs w:val="18"/>
                <w:lang w:val="hy-AM"/>
              </w:rPr>
              <w:t>71351540/150</w:t>
            </w:r>
          </w:p>
        </w:tc>
        <w:tc>
          <w:tcPr>
            <w:tcW w:w="2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3A202A" w14:textId="685381E4" w:rsidR="009B4802" w:rsidRPr="00B86D70" w:rsidRDefault="009B4802" w:rsidP="009B4802">
            <w:pPr>
              <w:jc w:val="center"/>
              <w:rPr>
                <w:rFonts w:ascii="GHEA Grapalat" w:hAnsi="GHEA Grapalat"/>
                <w:sz w:val="18"/>
                <w:szCs w:val="18"/>
                <w:lang w:val="hy-AM"/>
              </w:rPr>
            </w:pPr>
            <w:r w:rsidRPr="009B4802">
              <w:rPr>
                <w:rFonts w:ascii="GHEA Grapalat" w:hAnsi="GHEA Grapalat"/>
                <w:b/>
                <w:bCs/>
              </w:rPr>
              <w:t>Консультационные услуги по техническому надзору за работами по реконструкции мини-футбольных полей в административном районе Нор Норк города Еревана</w:t>
            </w:r>
          </w:p>
        </w:tc>
        <w:tc>
          <w:tcPr>
            <w:tcW w:w="682" w:type="dxa"/>
            <w:gridSpan w:val="2"/>
            <w:vAlign w:val="center"/>
          </w:tcPr>
          <w:p w14:paraId="46F0DE1F" w14:textId="6439219E"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13" w:type="dxa"/>
            <w:vAlign w:val="center"/>
          </w:tcPr>
          <w:p w14:paraId="218636A3" w14:textId="7ECB8582"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34EAC9DB" w14:textId="60CDC7A2"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2E4EAAB4" w14:textId="517071FC"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16" w:type="dxa"/>
            <w:vAlign w:val="center"/>
          </w:tcPr>
          <w:p w14:paraId="1AF7948F" w14:textId="61D1AC1C"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44" w:type="dxa"/>
            <w:vAlign w:val="center"/>
          </w:tcPr>
          <w:p w14:paraId="270AEB45" w14:textId="43C486AA" w:rsidR="009B4802" w:rsidRDefault="009B4802" w:rsidP="009B4802">
            <w:pPr>
              <w:widowControl w:val="0"/>
              <w:spacing w:after="120"/>
              <w:jc w:val="center"/>
              <w:rPr>
                <w:rFonts w:ascii="GHEA Grapalat" w:hAnsi="GHEA Grapalat" w:cs="Arial"/>
                <w:color w:val="000000"/>
                <w:vertAlign w:val="superscript"/>
              </w:rPr>
            </w:pPr>
            <w:r>
              <w:rPr>
                <w:rFonts w:ascii="GHEA Grapalat" w:hAnsi="GHEA Grapalat"/>
                <w:sz w:val="20"/>
                <w:lang w:val="pt-BR"/>
              </w:rPr>
              <w:t>40</w:t>
            </w:r>
            <w:r w:rsidRPr="00504374">
              <w:rPr>
                <w:rFonts w:ascii="GHEA Grapalat" w:hAnsi="GHEA Grapalat"/>
                <w:sz w:val="20"/>
                <w:lang w:val="pt-BR"/>
              </w:rPr>
              <w:t>%</w:t>
            </w:r>
          </w:p>
        </w:tc>
        <w:tc>
          <w:tcPr>
            <w:tcW w:w="601" w:type="dxa"/>
            <w:vAlign w:val="center"/>
          </w:tcPr>
          <w:p w14:paraId="68F08E2E" w14:textId="656EEF16" w:rsidR="009B4802" w:rsidRDefault="009B4802" w:rsidP="009B4802">
            <w:pPr>
              <w:widowControl w:val="0"/>
              <w:spacing w:after="120"/>
              <w:jc w:val="center"/>
              <w:rPr>
                <w:rFonts w:ascii="GHEA Grapalat" w:hAnsi="GHEA Grapalat" w:cs="Arial"/>
                <w:color w:val="000000"/>
                <w:vertAlign w:val="superscript"/>
              </w:rPr>
            </w:pPr>
            <w:r>
              <w:rPr>
                <w:rFonts w:ascii="GHEA Grapalat" w:hAnsi="GHEA Grapalat"/>
                <w:sz w:val="20"/>
                <w:lang w:val="pt-BR"/>
              </w:rPr>
              <w:t>80</w:t>
            </w:r>
            <w:r w:rsidRPr="00504374">
              <w:rPr>
                <w:rFonts w:ascii="GHEA Grapalat" w:hAnsi="GHEA Grapalat"/>
                <w:sz w:val="20"/>
                <w:lang w:val="pt-BR"/>
              </w:rPr>
              <w:t>%</w:t>
            </w:r>
          </w:p>
        </w:tc>
        <w:tc>
          <w:tcPr>
            <w:tcW w:w="611" w:type="dxa"/>
            <w:gridSpan w:val="2"/>
            <w:vAlign w:val="center"/>
          </w:tcPr>
          <w:p w14:paraId="6F8B6BED" w14:textId="6BD71C32" w:rsidR="009B4802" w:rsidRDefault="009B4802" w:rsidP="009B4802">
            <w:pPr>
              <w:widowControl w:val="0"/>
              <w:spacing w:after="120"/>
              <w:jc w:val="center"/>
              <w:rPr>
                <w:rFonts w:ascii="GHEA Grapalat" w:hAnsi="GHEA Grapalat" w:cs="Arial"/>
                <w:color w:val="000000"/>
                <w:vertAlign w:val="superscript"/>
              </w:rPr>
            </w:pPr>
            <w:r>
              <w:rPr>
                <w:rFonts w:ascii="GHEA Grapalat" w:hAnsi="GHEA Grapalat"/>
                <w:sz w:val="20"/>
                <w:lang w:val="pt-BR"/>
              </w:rPr>
              <w:t>80</w:t>
            </w:r>
            <w:r w:rsidRPr="00504374">
              <w:rPr>
                <w:rFonts w:ascii="GHEA Grapalat" w:hAnsi="GHEA Grapalat"/>
                <w:sz w:val="20"/>
                <w:lang w:val="pt-BR"/>
              </w:rPr>
              <w:t>%</w:t>
            </w:r>
          </w:p>
        </w:tc>
        <w:tc>
          <w:tcPr>
            <w:tcW w:w="768" w:type="dxa"/>
            <w:vAlign w:val="center"/>
          </w:tcPr>
          <w:p w14:paraId="52B84E8B" w14:textId="36619803" w:rsidR="009B4802" w:rsidRDefault="009B4802" w:rsidP="009B4802">
            <w:pPr>
              <w:widowControl w:val="0"/>
              <w:spacing w:after="120"/>
              <w:jc w:val="center"/>
              <w:rPr>
                <w:rFonts w:ascii="GHEA Grapalat" w:hAnsi="GHEA Grapalat" w:cs="Arial"/>
                <w:color w:val="000000"/>
                <w:vertAlign w:val="superscript"/>
              </w:rPr>
            </w:pPr>
            <w:r>
              <w:rPr>
                <w:rFonts w:ascii="GHEA Grapalat" w:hAnsi="GHEA Grapalat"/>
                <w:sz w:val="20"/>
                <w:lang w:val="pt-BR"/>
              </w:rPr>
              <w:t>80</w:t>
            </w:r>
            <w:r w:rsidRPr="00504374">
              <w:rPr>
                <w:rFonts w:ascii="GHEA Grapalat" w:hAnsi="GHEA Grapalat"/>
                <w:sz w:val="20"/>
                <w:lang w:val="pt-BR"/>
              </w:rPr>
              <w:t>%</w:t>
            </w:r>
          </w:p>
        </w:tc>
        <w:tc>
          <w:tcPr>
            <w:tcW w:w="526" w:type="dxa"/>
            <w:vAlign w:val="center"/>
          </w:tcPr>
          <w:p w14:paraId="03AA169F" w14:textId="591169A7"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824" w:type="dxa"/>
            <w:vAlign w:val="center"/>
          </w:tcPr>
          <w:p w14:paraId="2F32895C" w14:textId="0C0F1F36"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683" w:type="dxa"/>
            <w:vAlign w:val="center"/>
          </w:tcPr>
          <w:p w14:paraId="40CC5FB8" w14:textId="3B2D118A"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1386" w:type="dxa"/>
            <w:vAlign w:val="center"/>
          </w:tcPr>
          <w:p w14:paraId="7B80F2C0" w14:textId="4B06BA71" w:rsidR="009B4802" w:rsidRDefault="009B4802" w:rsidP="009B4802">
            <w:pPr>
              <w:widowControl w:val="0"/>
              <w:spacing w:after="120"/>
              <w:jc w:val="center"/>
              <w:rPr>
                <w:rFonts w:ascii="GHEA Grapalat" w:hAnsi="GHEA Grapalat" w:cs="Arial"/>
                <w:b/>
                <w:bCs/>
                <w:color w:val="000000"/>
                <w:vertAlign w:val="superscript"/>
              </w:rPr>
            </w:pPr>
            <w:r w:rsidRPr="00504374">
              <w:rPr>
                <w:rFonts w:ascii="GHEA Grapalat" w:hAnsi="GHEA Grapalat"/>
                <w:sz w:val="20"/>
                <w:lang w:val="pt-BR"/>
              </w:rPr>
              <w:t>100%</w:t>
            </w:r>
          </w:p>
        </w:tc>
      </w:tr>
      <w:tr w:rsidR="009B4802" w:rsidRPr="00F412AC" w14:paraId="488EFA86" w14:textId="77777777" w:rsidTr="00B86D70">
        <w:trPr>
          <w:trHeight w:val="363"/>
          <w:jc w:val="center"/>
        </w:trPr>
        <w:tc>
          <w:tcPr>
            <w:tcW w:w="1207" w:type="dxa"/>
            <w:vAlign w:val="center"/>
          </w:tcPr>
          <w:p w14:paraId="1267253B" w14:textId="7286867C" w:rsidR="009B4802" w:rsidRDefault="009B4802" w:rsidP="009B4802">
            <w:pPr>
              <w:jc w:val="center"/>
              <w:rPr>
                <w:rFonts w:ascii="GHEA Grapalat" w:hAnsi="GHEA Grapalat"/>
                <w:sz w:val="20"/>
                <w:lang w:val="hy-AM"/>
              </w:rPr>
            </w:pPr>
            <w:r>
              <w:rPr>
                <w:rFonts w:ascii="GHEA Grapalat" w:hAnsi="GHEA Grapalat"/>
                <w:sz w:val="20"/>
                <w:lang w:val="hy-AM"/>
              </w:rPr>
              <w:t>3</w:t>
            </w:r>
          </w:p>
        </w:tc>
        <w:tc>
          <w:tcPr>
            <w:tcW w:w="1620" w:type="dxa"/>
            <w:shd w:val="clear" w:color="auto" w:fill="auto"/>
            <w:vAlign w:val="center"/>
          </w:tcPr>
          <w:p w14:paraId="1A0C007C" w14:textId="2DE23F34" w:rsidR="009B4802" w:rsidRDefault="009B4802" w:rsidP="009B4802">
            <w:pPr>
              <w:ind w:left="145" w:hanging="145"/>
              <w:jc w:val="center"/>
              <w:rPr>
                <w:rFonts w:ascii="GHEA Grapalat" w:hAnsi="GHEA Grapalat"/>
                <w:sz w:val="18"/>
                <w:szCs w:val="18"/>
                <w:lang w:val="hy-AM"/>
              </w:rPr>
            </w:pPr>
            <w:r w:rsidRPr="007B29A0">
              <w:rPr>
                <w:rFonts w:ascii="GHEA Grapalat" w:hAnsi="GHEA Grapalat"/>
                <w:sz w:val="18"/>
                <w:szCs w:val="18"/>
                <w:lang w:val="hy-AM"/>
              </w:rPr>
              <w:t>71351540/171</w:t>
            </w:r>
          </w:p>
        </w:tc>
        <w:tc>
          <w:tcPr>
            <w:tcW w:w="2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7B436D" w14:textId="66AAF7C5" w:rsidR="009B4802" w:rsidRPr="00B86D70" w:rsidRDefault="009B4802" w:rsidP="009B4802">
            <w:pPr>
              <w:jc w:val="center"/>
              <w:rPr>
                <w:rFonts w:ascii="GHEA Grapalat" w:hAnsi="GHEA Grapalat"/>
                <w:sz w:val="18"/>
                <w:szCs w:val="18"/>
                <w:lang w:val="hy-AM"/>
              </w:rPr>
            </w:pPr>
            <w:r w:rsidRPr="009B4802">
              <w:rPr>
                <w:rFonts w:ascii="GHEA Grapalat" w:hAnsi="GHEA Grapalat"/>
                <w:b/>
                <w:bCs/>
              </w:rPr>
              <w:t xml:space="preserve">Консультационные услуги по техническому надзору за работами по устройству резинового покрытия на детских площадках административного района Нор Норк города </w:t>
            </w:r>
            <w:r w:rsidRPr="009B4802">
              <w:rPr>
                <w:rFonts w:ascii="GHEA Grapalat" w:hAnsi="GHEA Grapalat"/>
                <w:b/>
                <w:bCs/>
              </w:rPr>
              <w:lastRenderedPageBreak/>
              <w:t>Еревана</w:t>
            </w:r>
          </w:p>
        </w:tc>
        <w:tc>
          <w:tcPr>
            <w:tcW w:w="682" w:type="dxa"/>
            <w:gridSpan w:val="2"/>
            <w:vAlign w:val="center"/>
          </w:tcPr>
          <w:p w14:paraId="68D69725" w14:textId="5C2B5CB0"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lastRenderedPageBreak/>
              <w:t>... %</w:t>
            </w:r>
          </w:p>
        </w:tc>
        <w:tc>
          <w:tcPr>
            <w:tcW w:w="813" w:type="dxa"/>
            <w:vAlign w:val="center"/>
          </w:tcPr>
          <w:p w14:paraId="0B714B86" w14:textId="068FAB66"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146B086F" w14:textId="50AF2B44"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692F3901" w14:textId="6B1BA6EB"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16" w:type="dxa"/>
            <w:vAlign w:val="center"/>
          </w:tcPr>
          <w:p w14:paraId="53AABB6C" w14:textId="1EDF6FB2"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44" w:type="dxa"/>
            <w:vAlign w:val="center"/>
          </w:tcPr>
          <w:p w14:paraId="57E4F2D4" w14:textId="7CCCCFE9" w:rsidR="009B4802" w:rsidRDefault="009B4802" w:rsidP="009B4802">
            <w:pPr>
              <w:widowControl w:val="0"/>
              <w:spacing w:after="120"/>
              <w:jc w:val="center"/>
              <w:rPr>
                <w:rFonts w:ascii="GHEA Grapalat" w:hAnsi="GHEA Grapalat" w:cs="Arial"/>
                <w:color w:val="000000"/>
                <w:vertAlign w:val="superscript"/>
              </w:rPr>
            </w:pPr>
            <w:r>
              <w:rPr>
                <w:rFonts w:ascii="GHEA Grapalat" w:hAnsi="GHEA Grapalat"/>
                <w:sz w:val="20"/>
                <w:lang w:val="pt-BR"/>
              </w:rPr>
              <w:t>40</w:t>
            </w:r>
            <w:r w:rsidRPr="00504374">
              <w:rPr>
                <w:rFonts w:ascii="GHEA Grapalat" w:hAnsi="GHEA Grapalat"/>
                <w:sz w:val="20"/>
                <w:lang w:val="pt-BR"/>
              </w:rPr>
              <w:t>%</w:t>
            </w:r>
          </w:p>
        </w:tc>
        <w:tc>
          <w:tcPr>
            <w:tcW w:w="601" w:type="dxa"/>
            <w:vAlign w:val="center"/>
          </w:tcPr>
          <w:p w14:paraId="05448BA2" w14:textId="58510C16" w:rsidR="009B4802" w:rsidRDefault="009B4802" w:rsidP="009B4802">
            <w:pPr>
              <w:widowControl w:val="0"/>
              <w:spacing w:after="120"/>
              <w:jc w:val="center"/>
              <w:rPr>
                <w:rFonts w:ascii="GHEA Grapalat" w:hAnsi="GHEA Grapalat" w:cs="Arial"/>
                <w:color w:val="000000"/>
                <w:vertAlign w:val="superscript"/>
              </w:rPr>
            </w:pPr>
            <w:r>
              <w:rPr>
                <w:rFonts w:ascii="GHEA Grapalat" w:hAnsi="GHEA Grapalat"/>
                <w:sz w:val="20"/>
                <w:lang w:val="pt-BR"/>
              </w:rPr>
              <w:t>80</w:t>
            </w:r>
            <w:r w:rsidRPr="00504374">
              <w:rPr>
                <w:rFonts w:ascii="GHEA Grapalat" w:hAnsi="GHEA Grapalat"/>
                <w:sz w:val="20"/>
                <w:lang w:val="pt-BR"/>
              </w:rPr>
              <w:t>%</w:t>
            </w:r>
          </w:p>
        </w:tc>
        <w:tc>
          <w:tcPr>
            <w:tcW w:w="611" w:type="dxa"/>
            <w:gridSpan w:val="2"/>
            <w:vAlign w:val="center"/>
          </w:tcPr>
          <w:p w14:paraId="31AD6672" w14:textId="38499E4E" w:rsidR="009B4802" w:rsidRDefault="009B4802" w:rsidP="009B4802">
            <w:pPr>
              <w:widowControl w:val="0"/>
              <w:spacing w:after="120"/>
              <w:jc w:val="center"/>
              <w:rPr>
                <w:rFonts w:ascii="GHEA Grapalat" w:hAnsi="GHEA Grapalat" w:cs="Arial"/>
                <w:color w:val="000000"/>
                <w:vertAlign w:val="superscript"/>
              </w:rPr>
            </w:pPr>
            <w:r>
              <w:rPr>
                <w:rFonts w:ascii="GHEA Grapalat" w:hAnsi="GHEA Grapalat"/>
                <w:sz w:val="20"/>
                <w:lang w:val="pt-BR"/>
              </w:rPr>
              <w:t>80</w:t>
            </w:r>
            <w:r w:rsidRPr="00504374">
              <w:rPr>
                <w:rFonts w:ascii="GHEA Grapalat" w:hAnsi="GHEA Grapalat"/>
                <w:sz w:val="20"/>
                <w:lang w:val="pt-BR"/>
              </w:rPr>
              <w:t>%</w:t>
            </w:r>
          </w:p>
        </w:tc>
        <w:tc>
          <w:tcPr>
            <w:tcW w:w="768" w:type="dxa"/>
            <w:vAlign w:val="center"/>
          </w:tcPr>
          <w:p w14:paraId="643FFDC7" w14:textId="7B4AE8E7" w:rsidR="009B4802" w:rsidRDefault="009B4802" w:rsidP="009B4802">
            <w:pPr>
              <w:widowControl w:val="0"/>
              <w:spacing w:after="120"/>
              <w:jc w:val="center"/>
              <w:rPr>
                <w:rFonts w:ascii="GHEA Grapalat" w:hAnsi="GHEA Grapalat" w:cs="Arial"/>
                <w:color w:val="000000"/>
                <w:vertAlign w:val="superscript"/>
              </w:rPr>
            </w:pPr>
            <w:r>
              <w:rPr>
                <w:rFonts w:ascii="GHEA Grapalat" w:hAnsi="GHEA Grapalat"/>
                <w:sz w:val="20"/>
                <w:lang w:val="pt-BR"/>
              </w:rPr>
              <w:t>80</w:t>
            </w:r>
            <w:r w:rsidRPr="00504374">
              <w:rPr>
                <w:rFonts w:ascii="GHEA Grapalat" w:hAnsi="GHEA Grapalat"/>
                <w:sz w:val="20"/>
                <w:lang w:val="pt-BR"/>
              </w:rPr>
              <w:t>%</w:t>
            </w:r>
          </w:p>
        </w:tc>
        <w:tc>
          <w:tcPr>
            <w:tcW w:w="526" w:type="dxa"/>
            <w:vAlign w:val="center"/>
          </w:tcPr>
          <w:p w14:paraId="05F79762" w14:textId="03D5EC91"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824" w:type="dxa"/>
            <w:vAlign w:val="center"/>
          </w:tcPr>
          <w:p w14:paraId="06774726" w14:textId="40E139E3"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683" w:type="dxa"/>
            <w:vAlign w:val="center"/>
          </w:tcPr>
          <w:p w14:paraId="28F1274A" w14:textId="1B7690AF"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1386" w:type="dxa"/>
            <w:vAlign w:val="center"/>
          </w:tcPr>
          <w:p w14:paraId="467D1B59" w14:textId="2E994D89" w:rsidR="009B4802" w:rsidRDefault="009B4802" w:rsidP="009B4802">
            <w:pPr>
              <w:widowControl w:val="0"/>
              <w:spacing w:after="120"/>
              <w:jc w:val="center"/>
              <w:rPr>
                <w:rFonts w:ascii="GHEA Grapalat" w:hAnsi="GHEA Grapalat" w:cs="Arial"/>
                <w:b/>
                <w:bCs/>
                <w:color w:val="000000"/>
                <w:vertAlign w:val="superscript"/>
              </w:rPr>
            </w:pPr>
            <w:r w:rsidRPr="00504374">
              <w:rPr>
                <w:rFonts w:ascii="GHEA Grapalat" w:hAnsi="GHEA Grapalat"/>
                <w:sz w:val="20"/>
                <w:lang w:val="pt-BR"/>
              </w:rPr>
              <w:t>100%</w:t>
            </w:r>
          </w:p>
        </w:tc>
      </w:tr>
      <w:tr w:rsidR="009B4802" w:rsidRPr="00F412AC" w14:paraId="00C7487E" w14:textId="77777777" w:rsidTr="00B86D70">
        <w:trPr>
          <w:trHeight w:val="363"/>
          <w:jc w:val="center"/>
        </w:trPr>
        <w:tc>
          <w:tcPr>
            <w:tcW w:w="1207" w:type="dxa"/>
            <w:vAlign w:val="center"/>
          </w:tcPr>
          <w:p w14:paraId="20ACCDBA" w14:textId="5B9F86FB" w:rsidR="009B4802" w:rsidRDefault="009B4802" w:rsidP="009B4802">
            <w:pPr>
              <w:jc w:val="center"/>
              <w:rPr>
                <w:rFonts w:ascii="GHEA Grapalat" w:hAnsi="GHEA Grapalat"/>
                <w:sz w:val="20"/>
                <w:lang w:val="hy-AM"/>
              </w:rPr>
            </w:pPr>
            <w:r>
              <w:rPr>
                <w:rFonts w:ascii="GHEA Grapalat" w:hAnsi="GHEA Grapalat"/>
                <w:sz w:val="20"/>
                <w:lang w:val="hy-AM"/>
              </w:rPr>
              <w:t>4</w:t>
            </w:r>
          </w:p>
        </w:tc>
        <w:tc>
          <w:tcPr>
            <w:tcW w:w="1620" w:type="dxa"/>
            <w:shd w:val="clear" w:color="auto" w:fill="auto"/>
            <w:vAlign w:val="center"/>
          </w:tcPr>
          <w:p w14:paraId="205D205B" w14:textId="120A23E7" w:rsidR="009B4802" w:rsidRDefault="009B4802" w:rsidP="009B4802">
            <w:pPr>
              <w:ind w:left="145" w:hanging="145"/>
              <w:jc w:val="center"/>
              <w:rPr>
                <w:rFonts w:ascii="GHEA Grapalat" w:hAnsi="GHEA Grapalat"/>
                <w:sz w:val="18"/>
                <w:szCs w:val="18"/>
                <w:lang w:val="hy-AM"/>
              </w:rPr>
            </w:pPr>
            <w:r w:rsidRPr="00E91355">
              <w:rPr>
                <w:rFonts w:ascii="GHEA Grapalat" w:hAnsi="GHEA Grapalat"/>
                <w:sz w:val="18"/>
                <w:szCs w:val="18"/>
                <w:lang w:val="hy-AM"/>
              </w:rPr>
              <w:t>71351540/151</w:t>
            </w:r>
          </w:p>
        </w:tc>
        <w:tc>
          <w:tcPr>
            <w:tcW w:w="2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AEF6FC" w14:textId="47F028A4" w:rsidR="009B4802" w:rsidRPr="00B86D70" w:rsidRDefault="009B4802" w:rsidP="009B4802">
            <w:pPr>
              <w:jc w:val="center"/>
              <w:rPr>
                <w:rFonts w:ascii="GHEA Grapalat" w:hAnsi="GHEA Grapalat"/>
                <w:sz w:val="18"/>
                <w:szCs w:val="18"/>
                <w:lang w:val="hy-AM"/>
              </w:rPr>
            </w:pPr>
            <w:r w:rsidRPr="009B4802">
              <w:rPr>
                <w:rFonts w:ascii="GHEA Grapalat" w:hAnsi="GHEA Grapalat"/>
                <w:b/>
                <w:bCs/>
              </w:rPr>
              <w:t>Консультационные услуги по техническому надзору за ремонтом скамеек, опор освещения и светильников, ремонту и покраске игрового оборудования в парках, садах и дворах административного района Нор Норк города Еревана</w:t>
            </w:r>
          </w:p>
        </w:tc>
        <w:tc>
          <w:tcPr>
            <w:tcW w:w="682" w:type="dxa"/>
            <w:gridSpan w:val="2"/>
            <w:vAlign w:val="center"/>
          </w:tcPr>
          <w:p w14:paraId="6645F6AA" w14:textId="4A4050F1"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13" w:type="dxa"/>
            <w:vAlign w:val="center"/>
          </w:tcPr>
          <w:p w14:paraId="2514BEC9" w14:textId="206E1507"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27E7F57F" w14:textId="3A298177"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08C1BFC3" w14:textId="6558767D"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16" w:type="dxa"/>
            <w:vAlign w:val="center"/>
          </w:tcPr>
          <w:p w14:paraId="0BE65F47" w14:textId="0DC68576" w:rsidR="009B4802" w:rsidRPr="00F566BF" w:rsidRDefault="009B4802" w:rsidP="009B4802">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44" w:type="dxa"/>
            <w:vAlign w:val="center"/>
          </w:tcPr>
          <w:p w14:paraId="1FE1EC8E" w14:textId="13FAB080" w:rsidR="009B4802" w:rsidRDefault="009B4802" w:rsidP="009B4802">
            <w:pPr>
              <w:widowControl w:val="0"/>
              <w:spacing w:after="120"/>
              <w:jc w:val="center"/>
              <w:rPr>
                <w:rFonts w:ascii="GHEA Grapalat" w:hAnsi="GHEA Grapalat" w:cs="Arial"/>
                <w:color w:val="000000"/>
                <w:vertAlign w:val="superscript"/>
              </w:rPr>
            </w:pPr>
            <w:r>
              <w:rPr>
                <w:rFonts w:ascii="GHEA Grapalat" w:hAnsi="GHEA Grapalat"/>
                <w:sz w:val="20"/>
                <w:lang w:val="pt-BR"/>
              </w:rPr>
              <w:t>60</w:t>
            </w:r>
            <w:r w:rsidRPr="00504374">
              <w:rPr>
                <w:rFonts w:ascii="GHEA Grapalat" w:hAnsi="GHEA Grapalat"/>
                <w:sz w:val="20"/>
                <w:lang w:val="pt-BR"/>
              </w:rPr>
              <w:t>%</w:t>
            </w:r>
          </w:p>
        </w:tc>
        <w:tc>
          <w:tcPr>
            <w:tcW w:w="601" w:type="dxa"/>
            <w:vAlign w:val="center"/>
          </w:tcPr>
          <w:p w14:paraId="393CBB2F" w14:textId="1351CD8F"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611" w:type="dxa"/>
            <w:gridSpan w:val="2"/>
            <w:vAlign w:val="center"/>
          </w:tcPr>
          <w:p w14:paraId="69E5CB5F" w14:textId="44479D1F"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768" w:type="dxa"/>
            <w:vAlign w:val="center"/>
          </w:tcPr>
          <w:p w14:paraId="2FB7D86D" w14:textId="0A63949E"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526" w:type="dxa"/>
            <w:vAlign w:val="center"/>
          </w:tcPr>
          <w:p w14:paraId="3AF68A11" w14:textId="29492985"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824" w:type="dxa"/>
            <w:vAlign w:val="center"/>
          </w:tcPr>
          <w:p w14:paraId="1F1B780F" w14:textId="76CAAF07"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683" w:type="dxa"/>
            <w:vAlign w:val="center"/>
          </w:tcPr>
          <w:p w14:paraId="7BD98EAB" w14:textId="58A985F8" w:rsidR="009B4802" w:rsidRDefault="009B4802" w:rsidP="009B4802">
            <w:pPr>
              <w:widowControl w:val="0"/>
              <w:spacing w:after="120"/>
              <w:jc w:val="center"/>
              <w:rPr>
                <w:rFonts w:ascii="GHEA Grapalat" w:hAnsi="GHEA Grapalat" w:cs="Arial"/>
                <w:color w:val="000000"/>
                <w:vertAlign w:val="superscript"/>
              </w:rPr>
            </w:pPr>
            <w:r w:rsidRPr="00504374">
              <w:rPr>
                <w:rFonts w:ascii="GHEA Grapalat" w:hAnsi="GHEA Grapalat"/>
                <w:sz w:val="20"/>
                <w:lang w:val="pt-BR"/>
              </w:rPr>
              <w:t>100%</w:t>
            </w:r>
          </w:p>
        </w:tc>
        <w:tc>
          <w:tcPr>
            <w:tcW w:w="1386" w:type="dxa"/>
            <w:vAlign w:val="center"/>
          </w:tcPr>
          <w:p w14:paraId="6443314D" w14:textId="7A85609E" w:rsidR="009B4802" w:rsidRDefault="009B4802" w:rsidP="009B4802">
            <w:pPr>
              <w:widowControl w:val="0"/>
              <w:spacing w:after="120"/>
              <w:jc w:val="center"/>
              <w:rPr>
                <w:rFonts w:ascii="GHEA Grapalat" w:hAnsi="GHEA Grapalat" w:cs="Arial"/>
                <w:b/>
                <w:bCs/>
                <w:color w:val="000000"/>
                <w:vertAlign w:val="superscript"/>
              </w:rPr>
            </w:pPr>
            <w:r w:rsidRPr="00504374">
              <w:rPr>
                <w:rFonts w:ascii="GHEA Grapalat" w:hAnsi="GHEA Grapalat"/>
                <w:sz w:val="20"/>
                <w:lang w:val="pt-BR"/>
              </w:rPr>
              <w:t>100%</w:t>
            </w:r>
          </w:p>
        </w:tc>
      </w:tr>
      <w:tr w:rsidR="00D54B46" w:rsidRPr="00AD29CE" w14:paraId="0F1C118B" w14:textId="77777777" w:rsidTr="00B86D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4710" w:type="dxa"/>
          <w:jc w:val="center"/>
        </w:trPr>
        <w:tc>
          <w:tcPr>
            <w:tcW w:w="4536" w:type="dxa"/>
            <w:gridSpan w:val="3"/>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gridSpan w:val="2"/>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gridSpan w:val="8"/>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8D40B" w14:textId="77777777" w:rsidR="001A14C7" w:rsidRDefault="001A14C7">
      <w:r>
        <w:separator/>
      </w:r>
    </w:p>
  </w:endnote>
  <w:endnote w:type="continuationSeparator" w:id="0">
    <w:p w14:paraId="0E0161C6" w14:textId="77777777" w:rsidR="001A14C7" w:rsidRDefault="001A1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F8276" w14:textId="77777777" w:rsidR="001A14C7" w:rsidRDefault="001A14C7">
      <w:r>
        <w:separator/>
      </w:r>
    </w:p>
  </w:footnote>
  <w:footnote w:type="continuationSeparator" w:id="0">
    <w:p w14:paraId="4E4B00BF" w14:textId="77777777" w:rsidR="001A14C7" w:rsidRDefault="001A14C7">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CF6583" w:rsidRPr="00CA2754" w:rsidRDefault="00CF6583"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258"/>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1F2F"/>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4C7"/>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1A1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292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8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347"/>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6B10"/>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872"/>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B2F"/>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0C08"/>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689E"/>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4710"/>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3CD"/>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4090"/>
    <w:rsid w:val="009B4802"/>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7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018"/>
    <w:rsid w:val="00B744F6"/>
    <w:rsid w:val="00B74B63"/>
    <w:rsid w:val="00B75687"/>
    <w:rsid w:val="00B761BD"/>
    <w:rsid w:val="00B81090"/>
    <w:rsid w:val="00B81AD3"/>
    <w:rsid w:val="00B82A65"/>
    <w:rsid w:val="00B83286"/>
    <w:rsid w:val="00B853BF"/>
    <w:rsid w:val="00B8636F"/>
    <w:rsid w:val="00B86BCB"/>
    <w:rsid w:val="00B86C5F"/>
    <w:rsid w:val="00B86D70"/>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484"/>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483"/>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583"/>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49E"/>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3B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6E7"/>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CEC"/>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2C9"/>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27F8"/>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592443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3002</TotalTime>
  <Pages>91</Pages>
  <Words>20064</Words>
  <Characters>114369</Characters>
  <Application>Microsoft Office Word</Application>
  <DocSecurity>0</DocSecurity>
  <Lines>953</Lines>
  <Paragraphs>268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134165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1895</cp:revision>
  <cp:lastPrinted>2018-02-16T07:12:00Z</cp:lastPrinted>
  <dcterms:created xsi:type="dcterms:W3CDTF">2019-10-28T07:04:00Z</dcterms:created>
  <dcterms:modified xsi:type="dcterms:W3CDTF">2025-05-26T10:25:00Z</dcterms:modified>
</cp:coreProperties>
</file>